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AD1" w:rsidRPr="002815B1" w:rsidRDefault="00804AD1" w:rsidP="002472F6">
      <w:pPr>
        <w:jc w:val="center"/>
        <w:rPr>
          <w:rFonts w:ascii="Arial" w:hAnsi="Arial" w:cs="Arial"/>
          <w:b/>
          <w:color w:val="0D0D0D" w:themeColor="text1" w:themeTint="F2"/>
          <w:sz w:val="28"/>
          <w:szCs w:val="28"/>
        </w:rPr>
        <w:pPrChange w:id="0" w:author="Ana Maritza Vega Jauregui" w:date="2011-10-27T20:19:00Z">
          <w:pPr>
            <w:spacing w:line="480" w:lineRule="auto"/>
            <w:jc w:val="center"/>
          </w:pPr>
        </w:pPrChange>
      </w:pPr>
      <w:r w:rsidRPr="002815B1">
        <w:rPr>
          <w:rFonts w:ascii="Arial" w:hAnsi="Arial" w:cs="Arial"/>
          <w:b/>
          <w:color w:val="0D0D0D" w:themeColor="text1" w:themeTint="F2"/>
          <w:sz w:val="28"/>
          <w:szCs w:val="28"/>
        </w:rPr>
        <w:t xml:space="preserve">UNIVERSIDAD GUADALAJARA </w:t>
      </w:r>
    </w:p>
    <w:p w:rsidR="00804AD1" w:rsidRPr="002815B1" w:rsidRDefault="00804AD1" w:rsidP="002472F6">
      <w:pPr>
        <w:jc w:val="center"/>
        <w:rPr>
          <w:rFonts w:ascii="Arial" w:hAnsi="Arial" w:cs="Arial"/>
          <w:b/>
          <w:color w:val="0D0D0D" w:themeColor="text1" w:themeTint="F2"/>
          <w:sz w:val="28"/>
          <w:szCs w:val="28"/>
        </w:rPr>
        <w:pPrChange w:id="1" w:author="Ana Maritza Vega Jauregui" w:date="2011-10-27T20:19:00Z">
          <w:pPr>
            <w:spacing w:line="480" w:lineRule="auto"/>
            <w:jc w:val="center"/>
          </w:pPr>
        </w:pPrChange>
      </w:pPr>
      <w:r w:rsidRPr="002815B1">
        <w:rPr>
          <w:rFonts w:ascii="Arial" w:hAnsi="Arial" w:cs="Arial"/>
          <w:b/>
          <w:color w:val="0D0D0D" w:themeColor="text1" w:themeTint="F2"/>
          <w:sz w:val="28"/>
          <w:szCs w:val="28"/>
        </w:rPr>
        <w:t>LAMAR</w:t>
      </w:r>
    </w:p>
    <w:p w:rsidR="00804AD1" w:rsidRPr="002815B1" w:rsidRDefault="00804AD1" w:rsidP="002472F6">
      <w:pPr>
        <w:jc w:val="center"/>
        <w:rPr>
          <w:rFonts w:ascii="Arial" w:hAnsi="Arial" w:cs="Arial"/>
          <w:b/>
          <w:color w:val="0D0D0D" w:themeColor="text1" w:themeTint="F2"/>
          <w:sz w:val="28"/>
          <w:szCs w:val="28"/>
        </w:rPr>
        <w:pPrChange w:id="2" w:author="Ana Maritza Vega Jauregui" w:date="2011-10-27T20:19:00Z">
          <w:pPr>
            <w:spacing w:line="480" w:lineRule="auto"/>
            <w:jc w:val="center"/>
          </w:pPr>
        </w:pPrChange>
      </w:pPr>
    </w:p>
    <w:p w:rsidR="00804AD1" w:rsidRPr="002815B1" w:rsidRDefault="00804AD1" w:rsidP="002472F6">
      <w:pPr>
        <w:jc w:val="center"/>
        <w:rPr>
          <w:rFonts w:ascii="Arial" w:hAnsi="Arial" w:cs="Arial"/>
          <w:b/>
          <w:color w:val="0D0D0D" w:themeColor="text1" w:themeTint="F2"/>
          <w:sz w:val="28"/>
          <w:szCs w:val="28"/>
        </w:rPr>
        <w:pPrChange w:id="3" w:author="Ana Maritza Vega Jauregui" w:date="2011-10-27T20:19:00Z">
          <w:pPr>
            <w:spacing w:line="480" w:lineRule="auto"/>
            <w:jc w:val="center"/>
          </w:pPr>
        </w:pPrChange>
      </w:pPr>
    </w:p>
    <w:p w:rsidR="00804AD1" w:rsidRPr="002815B1" w:rsidRDefault="00804AD1" w:rsidP="002472F6">
      <w:pPr>
        <w:jc w:val="center"/>
        <w:rPr>
          <w:rFonts w:ascii="Arial" w:hAnsi="Arial" w:cs="Arial"/>
          <w:b/>
          <w:color w:val="0D0D0D" w:themeColor="text1" w:themeTint="F2"/>
          <w:sz w:val="28"/>
          <w:szCs w:val="28"/>
        </w:rPr>
        <w:pPrChange w:id="4" w:author="Ana Maritza Vega Jauregui" w:date="2011-10-27T20:19:00Z">
          <w:pPr>
            <w:spacing w:line="480" w:lineRule="auto"/>
            <w:jc w:val="center"/>
          </w:pPr>
        </w:pPrChange>
      </w:pPr>
    </w:p>
    <w:p w:rsidR="00804AD1" w:rsidRPr="002815B1" w:rsidRDefault="00804AD1" w:rsidP="002472F6">
      <w:pPr>
        <w:jc w:val="center"/>
        <w:rPr>
          <w:rFonts w:ascii="Arial" w:hAnsi="Arial" w:cs="Arial"/>
          <w:b/>
          <w:color w:val="0D0D0D" w:themeColor="text1" w:themeTint="F2"/>
          <w:sz w:val="28"/>
          <w:szCs w:val="28"/>
        </w:rPr>
        <w:pPrChange w:id="5" w:author="Ana Maritza Vega Jauregui" w:date="2011-10-27T20:19:00Z">
          <w:pPr>
            <w:spacing w:line="480" w:lineRule="auto"/>
            <w:jc w:val="center"/>
          </w:pPr>
        </w:pPrChange>
      </w:pPr>
    </w:p>
    <w:p w:rsidR="00804AD1" w:rsidRPr="002815B1" w:rsidRDefault="00804AD1" w:rsidP="002472F6">
      <w:pPr>
        <w:jc w:val="center"/>
        <w:rPr>
          <w:rFonts w:ascii="Arial" w:hAnsi="Arial" w:cs="Arial"/>
          <w:b/>
          <w:color w:val="0D0D0D" w:themeColor="text1" w:themeTint="F2"/>
          <w:sz w:val="28"/>
          <w:szCs w:val="28"/>
        </w:rPr>
        <w:pPrChange w:id="6" w:author="Ana Maritza Vega Jauregui" w:date="2011-10-27T20:19:00Z">
          <w:pPr>
            <w:spacing w:line="480" w:lineRule="auto"/>
            <w:jc w:val="center"/>
          </w:pPr>
        </w:pPrChange>
      </w:pPr>
    </w:p>
    <w:p w:rsidR="00804AD1" w:rsidRPr="002815B1" w:rsidRDefault="00804AD1" w:rsidP="002472F6">
      <w:pPr>
        <w:jc w:val="center"/>
        <w:rPr>
          <w:rFonts w:ascii="Arial" w:hAnsi="Arial" w:cs="Arial"/>
          <w:b/>
          <w:color w:val="0D0D0D" w:themeColor="text1" w:themeTint="F2"/>
          <w:sz w:val="28"/>
          <w:szCs w:val="28"/>
        </w:rPr>
        <w:pPrChange w:id="7" w:author="Ana Maritza Vega Jauregui" w:date="2011-10-27T20:19:00Z">
          <w:pPr>
            <w:spacing w:line="480" w:lineRule="auto"/>
            <w:jc w:val="center"/>
          </w:pPr>
        </w:pPrChange>
      </w:pPr>
    </w:p>
    <w:p w:rsidR="00804AD1" w:rsidRPr="002815B1" w:rsidRDefault="00804AD1" w:rsidP="002472F6">
      <w:pPr>
        <w:jc w:val="center"/>
        <w:rPr>
          <w:rFonts w:ascii="Arial" w:hAnsi="Arial" w:cs="Arial"/>
          <w:b/>
          <w:color w:val="0D0D0D" w:themeColor="text1" w:themeTint="F2"/>
          <w:sz w:val="28"/>
          <w:szCs w:val="28"/>
        </w:rPr>
        <w:pPrChange w:id="8" w:author="Ana Maritza Vega Jauregui" w:date="2011-10-27T20:19:00Z">
          <w:pPr>
            <w:spacing w:line="480" w:lineRule="auto"/>
            <w:jc w:val="center"/>
          </w:pPr>
        </w:pPrChange>
      </w:pPr>
    </w:p>
    <w:p w:rsidR="00804AD1" w:rsidRDefault="00804AD1" w:rsidP="002472F6">
      <w:pPr>
        <w:jc w:val="center"/>
        <w:rPr>
          <w:rFonts w:ascii="Arial" w:hAnsi="Arial" w:cs="Arial"/>
          <w:b/>
          <w:color w:val="0D0D0D" w:themeColor="text1" w:themeTint="F2"/>
          <w:sz w:val="28"/>
          <w:szCs w:val="28"/>
        </w:rPr>
        <w:pPrChange w:id="9" w:author="Ana Maritza Vega Jauregui" w:date="2011-10-27T20:19:00Z">
          <w:pPr>
            <w:spacing w:line="480" w:lineRule="auto"/>
            <w:jc w:val="center"/>
          </w:pPr>
        </w:pPrChange>
      </w:pPr>
      <w:r w:rsidRPr="00804AD1">
        <w:rPr>
          <w:rFonts w:ascii="Arial" w:hAnsi="Arial" w:cs="Arial"/>
          <w:b/>
          <w:color w:val="0D0D0D" w:themeColor="text1" w:themeTint="F2"/>
          <w:sz w:val="28"/>
          <w:szCs w:val="28"/>
        </w:rPr>
        <w:t>LICENCIATURA EN PSICOLOG</w:t>
      </w:r>
      <w:r>
        <w:rPr>
          <w:rFonts w:ascii="Arial" w:hAnsi="Arial" w:cs="Arial"/>
          <w:b/>
          <w:color w:val="0D0D0D" w:themeColor="text1" w:themeTint="F2"/>
          <w:sz w:val="28"/>
          <w:szCs w:val="28"/>
        </w:rPr>
        <w:t>ÍA</w:t>
      </w:r>
    </w:p>
    <w:p w:rsidR="00804AD1" w:rsidRDefault="00804AD1" w:rsidP="002472F6">
      <w:pPr>
        <w:jc w:val="center"/>
        <w:rPr>
          <w:rFonts w:ascii="Arial" w:hAnsi="Arial" w:cs="Arial"/>
          <w:b/>
          <w:color w:val="0D0D0D" w:themeColor="text1" w:themeTint="F2"/>
          <w:sz w:val="28"/>
          <w:szCs w:val="28"/>
        </w:rPr>
        <w:pPrChange w:id="10" w:author="Ana Maritza Vega Jauregui" w:date="2011-10-27T20:19:00Z">
          <w:pPr>
            <w:spacing w:line="480" w:lineRule="auto"/>
            <w:jc w:val="center"/>
          </w:pPr>
        </w:pPrChange>
      </w:pPr>
    </w:p>
    <w:p w:rsidR="00804AD1" w:rsidRDefault="00804AD1" w:rsidP="002472F6">
      <w:pPr>
        <w:jc w:val="center"/>
        <w:rPr>
          <w:rFonts w:ascii="Arial" w:hAnsi="Arial" w:cs="Arial"/>
          <w:b/>
          <w:color w:val="0D0D0D" w:themeColor="text1" w:themeTint="F2"/>
          <w:sz w:val="28"/>
          <w:szCs w:val="28"/>
        </w:rPr>
        <w:pPrChange w:id="11" w:author="Ana Maritza Vega Jauregui" w:date="2011-10-27T20:19:00Z">
          <w:pPr>
            <w:spacing w:line="480" w:lineRule="auto"/>
            <w:jc w:val="center"/>
          </w:pPr>
        </w:pPrChange>
      </w:pPr>
    </w:p>
    <w:p w:rsidR="00804AD1" w:rsidRDefault="00804AD1" w:rsidP="002472F6">
      <w:pPr>
        <w:jc w:val="center"/>
        <w:rPr>
          <w:rFonts w:ascii="Arial" w:hAnsi="Arial" w:cs="Arial"/>
          <w:b/>
          <w:color w:val="0D0D0D" w:themeColor="text1" w:themeTint="F2"/>
          <w:sz w:val="28"/>
          <w:szCs w:val="28"/>
        </w:rPr>
        <w:pPrChange w:id="12" w:author="Ana Maritza Vega Jauregui" w:date="2011-10-27T20:19:00Z">
          <w:pPr>
            <w:spacing w:line="480" w:lineRule="auto"/>
            <w:jc w:val="center"/>
          </w:pPr>
        </w:pPrChange>
      </w:pPr>
    </w:p>
    <w:p w:rsidR="00804AD1" w:rsidRDefault="00804AD1" w:rsidP="002472F6">
      <w:pPr>
        <w:jc w:val="center"/>
        <w:rPr>
          <w:rFonts w:ascii="Arial" w:hAnsi="Arial" w:cs="Arial"/>
          <w:b/>
          <w:color w:val="0D0D0D" w:themeColor="text1" w:themeTint="F2"/>
          <w:sz w:val="28"/>
          <w:szCs w:val="28"/>
        </w:rPr>
        <w:pPrChange w:id="13" w:author="Ana Maritza Vega Jauregui" w:date="2011-10-27T20:19:00Z">
          <w:pPr>
            <w:spacing w:line="480" w:lineRule="auto"/>
            <w:jc w:val="center"/>
          </w:pPr>
        </w:pPrChange>
      </w:pPr>
    </w:p>
    <w:p w:rsidR="00804AD1" w:rsidRDefault="00804AD1" w:rsidP="002472F6">
      <w:pPr>
        <w:jc w:val="center"/>
        <w:rPr>
          <w:rFonts w:ascii="Arial" w:hAnsi="Arial" w:cs="Arial"/>
          <w:b/>
          <w:color w:val="0D0D0D" w:themeColor="text1" w:themeTint="F2"/>
          <w:sz w:val="28"/>
          <w:szCs w:val="28"/>
        </w:rPr>
        <w:pPrChange w:id="14" w:author="Ana Maritza Vega Jauregui" w:date="2011-10-27T20:19:00Z">
          <w:pPr>
            <w:spacing w:line="480" w:lineRule="auto"/>
            <w:jc w:val="center"/>
          </w:pPr>
        </w:pPrChange>
      </w:pPr>
    </w:p>
    <w:p w:rsidR="00804AD1" w:rsidRDefault="00804AD1" w:rsidP="002472F6">
      <w:pPr>
        <w:jc w:val="center"/>
        <w:rPr>
          <w:rFonts w:ascii="Arial" w:hAnsi="Arial" w:cs="Arial"/>
          <w:b/>
          <w:color w:val="0D0D0D" w:themeColor="text1" w:themeTint="F2"/>
          <w:sz w:val="28"/>
          <w:szCs w:val="28"/>
        </w:rPr>
        <w:pPrChange w:id="15" w:author="Ana Maritza Vega Jauregui" w:date="2011-10-27T20:19:00Z">
          <w:pPr>
            <w:spacing w:line="480" w:lineRule="auto"/>
            <w:jc w:val="center"/>
          </w:pPr>
        </w:pPrChange>
      </w:pPr>
    </w:p>
    <w:p w:rsidR="00804AD1" w:rsidRDefault="00804AD1" w:rsidP="002472F6">
      <w:pPr>
        <w:jc w:val="center"/>
        <w:rPr>
          <w:rFonts w:ascii="Arial" w:hAnsi="Arial" w:cs="Arial"/>
          <w:b/>
          <w:color w:val="0D0D0D" w:themeColor="text1" w:themeTint="F2"/>
          <w:sz w:val="28"/>
          <w:szCs w:val="28"/>
        </w:rPr>
        <w:pPrChange w:id="16" w:author="Ana Maritza Vega Jauregui" w:date="2011-10-27T20:19:00Z">
          <w:pPr>
            <w:spacing w:line="480" w:lineRule="auto"/>
            <w:jc w:val="center"/>
          </w:pPr>
        </w:pPrChange>
      </w:pPr>
    </w:p>
    <w:p w:rsidR="00804AD1" w:rsidRDefault="00804AD1" w:rsidP="002472F6">
      <w:pPr>
        <w:jc w:val="center"/>
        <w:rPr>
          <w:rFonts w:ascii="Arial" w:hAnsi="Arial" w:cs="Arial"/>
          <w:b/>
          <w:color w:val="0D0D0D" w:themeColor="text1" w:themeTint="F2"/>
          <w:sz w:val="28"/>
          <w:szCs w:val="28"/>
        </w:rPr>
        <w:pPrChange w:id="17" w:author="Ana Maritza Vega Jauregui" w:date="2011-10-27T20:19:00Z">
          <w:pPr>
            <w:spacing w:line="480" w:lineRule="auto"/>
            <w:jc w:val="center"/>
          </w:pPr>
        </w:pPrChange>
      </w:pPr>
      <w:r>
        <w:rPr>
          <w:rFonts w:ascii="Arial" w:hAnsi="Arial" w:cs="Arial"/>
          <w:b/>
          <w:color w:val="0D0D0D" w:themeColor="text1" w:themeTint="F2"/>
          <w:sz w:val="28"/>
          <w:szCs w:val="28"/>
        </w:rPr>
        <w:t>LA FORMACION DE LOS PROFESORES:</w:t>
      </w:r>
    </w:p>
    <w:p w:rsidR="00804AD1" w:rsidRDefault="00804AD1" w:rsidP="002472F6">
      <w:pPr>
        <w:jc w:val="center"/>
        <w:rPr>
          <w:rFonts w:ascii="Arial" w:hAnsi="Arial" w:cs="Arial"/>
          <w:b/>
          <w:color w:val="0D0D0D" w:themeColor="text1" w:themeTint="F2"/>
          <w:sz w:val="28"/>
          <w:szCs w:val="28"/>
        </w:rPr>
        <w:pPrChange w:id="18" w:author="Ana Maritza Vega Jauregui" w:date="2011-10-27T20:19:00Z">
          <w:pPr>
            <w:spacing w:line="480" w:lineRule="auto"/>
            <w:jc w:val="center"/>
          </w:pPr>
        </w:pPrChange>
      </w:pPr>
      <w:r>
        <w:rPr>
          <w:rFonts w:ascii="Arial" w:hAnsi="Arial" w:cs="Arial"/>
          <w:b/>
          <w:color w:val="0D0D0D" w:themeColor="text1" w:themeTint="F2"/>
          <w:sz w:val="28"/>
          <w:szCs w:val="28"/>
        </w:rPr>
        <w:t xml:space="preserve"> EL PAPEL DEL PSICÓLOGO EDUCATIVO</w:t>
      </w:r>
    </w:p>
    <w:p w:rsidR="00804AD1" w:rsidRDefault="00804AD1" w:rsidP="002472F6">
      <w:pPr>
        <w:jc w:val="center"/>
        <w:rPr>
          <w:rFonts w:ascii="Arial" w:hAnsi="Arial" w:cs="Arial"/>
          <w:b/>
          <w:color w:val="0D0D0D" w:themeColor="text1" w:themeTint="F2"/>
          <w:sz w:val="28"/>
          <w:szCs w:val="28"/>
        </w:rPr>
        <w:pPrChange w:id="19" w:author="Ana Maritza Vega Jauregui" w:date="2011-10-27T20:19:00Z">
          <w:pPr>
            <w:spacing w:line="480" w:lineRule="auto"/>
            <w:jc w:val="center"/>
          </w:pPr>
        </w:pPrChange>
      </w:pPr>
    </w:p>
    <w:p w:rsidR="00804AD1" w:rsidRDefault="00804AD1" w:rsidP="002472F6">
      <w:pPr>
        <w:jc w:val="center"/>
        <w:rPr>
          <w:rFonts w:ascii="Arial" w:hAnsi="Arial" w:cs="Arial"/>
          <w:b/>
          <w:color w:val="0D0D0D" w:themeColor="text1" w:themeTint="F2"/>
          <w:sz w:val="28"/>
          <w:szCs w:val="28"/>
        </w:rPr>
        <w:pPrChange w:id="20" w:author="Ana Maritza Vega Jauregui" w:date="2011-10-27T20:19:00Z">
          <w:pPr>
            <w:spacing w:line="480" w:lineRule="auto"/>
            <w:jc w:val="center"/>
          </w:pPr>
        </w:pPrChange>
      </w:pPr>
    </w:p>
    <w:p w:rsidR="00804AD1" w:rsidRDefault="00804AD1" w:rsidP="002472F6">
      <w:pPr>
        <w:jc w:val="center"/>
        <w:rPr>
          <w:rFonts w:ascii="Arial" w:hAnsi="Arial" w:cs="Arial"/>
          <w:b/>
          <w:color w:val="0D0D0D" w:themeColor="text1" w:themeTint="F2"/>
          <w:sz w:val="28"/>
          <w:szCs w:val="28"/>
        </w:rPr>
        <w:pPrChange w:id="21" w:author="Ana Maritza Vega Jauregui" w:date="2011-10-27T20:19:00Z">
          <w:pPr>
            <w:spacing w:line="480" w:lineRule="auto"/>
            <w:jc w:val="center"/>
          </w:pPr>
        </w:pPrChange>
      </w:pPr>
    </w:p>
    <w:p w:rsidR="00804AD1" w:rsidRDefault="00804AD1" w:rsidP="002472F6">
      <w:pPr>
        <w:jc w:val="center"/>
        <w:rPr>
          <w:rFonts w:ascii="Arial" w:hAnsi="Arial" w:cs="Arial"/>
          <w:b/>
          <w:color w:val="0D0D0D" w:themeColor="text1" w:themeTint="F2"/>
          <w:sz w:val="28"/>
          <w:szCs w:val="28"/>
        </w:rPr>
        <w:pPrChange w:id="22" w:author="Ana Maritza Vega Jauregui" w:date="2011-10-27T20:19:00Z">
          <w:pPr>
            <w:spacing w:line="480" w:lineRule="auto"/>
            <w:jc w:val="center"/>
          </w:pPr>
        </w:pPrChange>
      </w:pPr>
    </w:p>
    <w:p w:rsidR="00804AD1" w:rsidRDefault="00804AD1" w:rsidP="002472F6">
      <w:pPr>
        <w:jc w:val="center"/>
        <w:rPr>
          <w:rFonts w:ascii="Arial" w:hAnsi="Arial" w:cs="Arial"/>
          <w:b/>
          <w:color w:val="0D0D0D" w:themeColor="text1" w:themeTint="F2"/>
          <w:sz w:val="28"/>
          <w:szCs w:val="28"/>
        </w:rPr>
        <w:pPrChange w:id="23" w:author="Ana Maritza Vega Jauregui" w:date="2011-10-27T20:19:00Z">
          <w:pPr>
            <w:spacing w:line="480" w:lineRule="auto"/>
            <w:jc w:val="center"/>
          </w:pPr>
        </w:pPrChange>
      </w:pPr>
    </w:p>
    <w:p w:rsidR="00804AD1" w:rsidRDefault="00804AD1" w:rsidP="002472F6">
      <w:pPr>
        <w:jc w:val="center"/>
        <w:rPr>
          <w:rFonts w:ascii="Arial" w:hAnsi="Arial" w:cs="Arial"/>
          <w:b/>
          <w:color w:val="0D0D0D" w:themeColor="text1" w:themeTint="F2"/>
          <w:sz w:val="28"/>
          <w:szCs w:val="28"/>
        </w:rPr>
        <w:pPrChange w:id="24" w:author="Ana Maritza Vega Jauregui" w:date="2011-10-27T20:19:00Z">
          <w:pPr>
            <w:spacing w:line="480" w:lineRule="auto"/>
            <w:jc w:val="center"/>
          </w:pPr>
        </w:pPrChange>
      </w:pPr>
    </w:p>
    <w:p w:rsidR="00804AD1" w:rsidRDefault="00804AD1" w:rsidP="002472F6">
      <w:pPr>
        <w:jc w:val="center"/>
        <w:rPr>
          <w:rFonts w:ascii="Arial" w:hAnsi="Arial" w:cs="Arial"/>
          <w:b/>
          <w:color w:val="0D0D0D" w:themeColor="text1" w:themeTint="F2"/>
          <w:sz w:val="28"/>
          <w:szCs w:val="28"/>
        </w:rPr>
        <w:pPrChange w:id="25" w:author="Ana Maritza Vega Jauregui" w:date="2011-10-27T20:19:00Z">
          <w:pPr>
            <w:spacing w:line="480" w:lineRule="auto"/>
            <w:jc w:val="center"/>
          </w:pPr>
        </w:pPrChange>
      </w:pPr>
    </w:p>
    <w:p w:rsidR="00804AD1" w:rsidRDefault="00804AD1" w:rsidP="002472F6">
      <w:pPr>
        <w:jc w:val="center"/>
        <w:rPr>
          <w:rFonts w:ascii="Arial" w:hAnsi="Arial" w:cs="Arial"/>
          <w:b/>
          <w:color w:val="0D0D0D" w:themeColor="text1" w:themeTint="F2"/>
          <w:sz w:val="28"/>
          <w:szCs w:val="28"/>
        </w:rPr>
        <w:pPrChange w:id="26" w:author="Ana Maritza Vega Jauregui" w:date="2011-10-27T20:19:00Z">
          <w:pPr>
            <w:spacing w:line="480" w:lineRule="auto"/>
            <w:jc w:val="center"/>
          </w:pPr>
        </w:pPrChange>
      </w:pPr>
      <w:r>
        <w:rPr>
          <w:rFonts w:ascii="Arial" w:hAnsi="Arial" w:cs="Arial"/>
          <w:b/>
          <w:color w:val="0D0D0D" w:themeColor="text1" w:themeTint="F2"/>
          <w:sz w:val="28"/>
          <w:szCs w:val="28"/>
        </w:rPr>
        <w:t>DANIELA FABIOLA DÍAZ GARCÍA</w:t>
      </w:r>
    </w:p>
    <w:p w:rsidR="00804AD1" w:rsidRDefault="00804AD1" w:rsidP="002472F6">
      <w:pPr>
        <w:jc w:val="center"/>
        <w:rPr>
          <w:rFonts w:ascii="Arial" w:hAnsi="Arial" w:cs="Arial"/>
          <w:b/>
          <w:color w:val="0D0D0D" w:themeColor="text1" w:themeTint="F2"/>
          <w:sz w:val="28"/>
          <w:szCs w:val="28"/>
        </w:rPr>
        <w:pPrChange w:id="27" w:author="Ana Maritza Vega Jauregui" w:date="2011-10-27T20:19:00Z">
          <w:pPr>
            <w:spacing w:line="480" w:lineRule="auto"/>
            <w:jc w:val="center"/>
          </w:pPr>
        </w:pPrChange>
      </w:pPr>
    </w:p>
    <w:p w:rsidR="00804AD1" w:rsidRDefault="00804AD1" w:rsidP="002472F6">
      <w:pPr>
        <w:rPr>
          <w:rFonts w:ascii="Arial" w:hAnsi="Arial" w:cs="Arial"/>
          <w:b/>
          <w:color w:val="0D0D0D" w:themeColor="text1" w:themeTint="F2"/>
          <w:sz w:val="28"/>
          <w:szCs w:val="28"/>
        </w:rPr>
        <w:pPrChange w:id="28" w:author="Ana Maritza Vega Jauregui" w:date="2011-10-27T20:19:00Z">
          <w:pPr>
            <w:spacing w:line="480" w:lineRule="auto"/>
          </w:pPr>
        </w:pPrChange>
      </w:pPr>
    </w:p>
    <w:p w:rsidR="00804AD1" w:rsidRDefault="00804AD1" w:rsidP="002472F6">
      <w:pPr>
        <w:rPr>
          <w:rFonts w:ascii="Arial" w:hAnsi="Arial" w:cs="Arial"/>
          <w:b/>
          <w:color w:val="0D0D0D" w:themeColor="text1" w:themeTint="F2"/>
          <w:sz w:val="28"/>
          <w:szCs w:val="28"/>
        </w:rPr>
        <w:pPrChange w:id="29" w:author="Ana Maritza Vega Jauregui" w:date="2011-10-27T20:19:00Z">
          <w:pPr>
            <w:spacing w:line="480" w:lineRule="auto"/>
          </w:pPr>
        </w:pPrChange>
      </w:pPr>
    </w:p>
    <w:p w:rsidR="00804AD1" w:rsidRDefault="002472F6" w:rsidP="002472F6">
      <w:pPr>
        <w:jc w:val="center"/>
        <w:rPr>
          <w:ins w:id="30" w:author="Ana Maritza Vega Jauregui" w:date="2011-10-27T20:19:00Z"/>
          <w:rFonts w:ascii="Arial" w:hAnsi="Arial" w:cs="Arial"/>
          <w:b/>
          <w:color w:val="0D0D0D" w:themeColor="text1" w:themeTint="F2"/>
          <w:sz w:val="28"/>
          <w:szCs w:val="28"/>
        </w:rPr>
        <w:pPrChange w:id="31" w:author="Ana Maritza Vega Jauregui" w:date="2011-10-27T20:19:00Z">
          <w:pPr>
            <w:spacing w:line="480" w:lineRule="auto"/>
            <w:jc w:val="center"/>
          </w:pPr>
        </w:pPrChange>
      </w:pPr>
      <w:ins w:id="32" w:author="Ana Maritza Vega Jauregui" w:date="2011-10-27T20:19:00Z">
        <w:r>
          <w:rPr>
            <w:rFonts w:ascii="Arial" w:hAnsi="Arial" w:cs="Arial"/>
            <w:b/>
            <w:color w:val="0D0D0D" w:themeColor="text1" w:themeTint="F2"/>
            <w:sz w:val="28"/>
            <w:szCs w:val="28"/>
          </w:rPr>
          <w:t>Daniela</w:t>
        </w:r>
      </w:ins>
    </w:p>
    <w:p w:rsidR="002472F6" w:rsidRDefault="002472F6" w:rsidP="002472F6">
      <w:pPr>
        <w:jc w:val="center"/>
        <w:rPr>
          <w:ins w:id="33" w:author="Ana Maritza Vega Jauregui" w:date="2011-10-27T20:19:00Z"/>
          <w:rFonts w:ascii="Arial" w:hAnsi="Arial" w:cs="Arial"/>
          <w:b/>
          <w:color w:val="0D0D0D" w:themeColor="text1" w:themeTint="F2"/>
          <w:sz w:val="28"/>
          <w:szCs w:val="28"/>
        </w:rPr>
        <w:pPrChange w:id="34" w:author="Ana Maritza Vega Jauregui" w:date="2011-10-27T20:19:00Z">
          <w:pPr>
            <w:spacing w:line="480" w:lineRule="auto"/>
            <w:jc w:val="center"/>
          </w:pPr>
        </w:pPrChange>
      </w:pPr>
    </w:p>
    <w:p w:rsidR="002472F6" w:rsidRDefault="002472F6" w:rsidP="002472F6">
      <w:pPr>
        <w:jc w:val="center"/>
        <w:rPr>
          <w:rFonts w:ascii="Arial" w:hAnsi="Arial" w:cs="Arial"/>
          <w:b/>
          <w:color w:val="0D0D0D" w:themeColor="text1" w:themeTint="F2"/>
          <w:sz w:val="28"/>
          <w:szCs w:val="28"/>
        </w:rPr>
        <w:pPrChange w:id="35" w:author="Ana Maritza Vega Jauregui" w:date="2011-10-27T20:19:00Z">
          <w:pPr>
            <w:spacing w:line="480" w:lineRule="auto"/>
            <w:jc w:val="center"/>
          </w:pPr>
        </w:pPrChange>
      </w:pPr>
      <w:ins w:id="36" w:author="Ana Maritza Vega Jauregui" w:date="2011-10-27T20:19:00Z">
        <w:r>
          <w:rPr>
            <w:rFonts w:ascii="Arial" w:hAnsi="Arial" w:cs="Arial"/>
            <w:b/>
            <w:color w:val="0D0D0D" w:themeColor="text1" w:themeTint="F2"/>
            <w:sz w:val="28"/>
            <w:szCs w:val="28"/>
          </w:rPr>
          <w:t xml:space="preserve">Felicidades por tu trabajo, creo que es bueno porque haces un análisis crítico, retomas tu propio proceso y haces aplicas los temas a ejemplos. Quedan </w:t>
        </w:r>
      </w:ins>
      <w:ins w:id="37" w:author="Ana Maritza Vega Jauregui" w:date="2011-10-27T20:20:00Z">
        <w:r>
          <w:rPr>
            <w:rFonts w:ascii="Arial" w:hAnsi="Arial" w:cs="Arial"/>
            <w:b/>
            <w:color w:val="0D0D0D" w:themeColor="text1" w:themeTint="F2"/>
            <w:sz w:val="28"/>
            <w:szCs w:val="28"/>
          </w:rPr>
          <w:t>algunas cosas sueltas pero en el mismo trabajo tienes todos los elementos para que lo reorganices, por ejemplo hacer m</w:t>
        </w:r>
      </w:ins>
      <w:ins w:id="38" w:author="Ana Maritza Vega Jauregui" w:date="2011-10-27T20:21:00Z">
        <w:r>
          <w:rPr>
            <w:rFonts w:ascii="Arial" w:hAnsi="Arial" w:cs="Arial"/>
            <w:b/>
            <w:color w:val="0D0D0D" w:themeColor="text1" w:themeTint="F2"/>
            <w:sz w:val="28"/>
            <w:szCs w:val="28"/>
          </w:rPr>
          <w:t>ás enfacis en las contribución del psicolgo educativo en la formación de profesores (imagina que te van a cntratar para hacer este trabajo y entregaras este documento para que vean todo lo que puedes hacer)</w:t>
        </w:r>
      </w:ins>
      <w:bookmarkStart w:id="39" w:name="_GoBack"/>
      <w:bookmarkEnd w:id="39"/>
    </w:p>
    <w:p w:rsidR="00804AD1" w:rsidRDefault="00804AD1" w:rsidP="002472F6">
      <w:pPr>
        <w:jc w:val="center"/>
        <w:rPr>
          <w:rFonts w:ascii="Arial" w:hAnsi="Arial" w:cs="Arial"/>
          <w:b/>
          <w:color w:val="0D0D0D" w:themeColor="text1" w:themeTint="F2"/>
          <w:sz w:val="28"/>
          <w:szCs w:val="28"/>
        </w:rPr>
        <w:pPrChange w:id="40" w:author="Ana Maritza Vega Jauregui" w:date="2011-10-27T20:19:00Z">
          <w:pPr>
            <w:spacing w:line="480" w:lineRule="auto"/>
            <w:jc w:val="center"/>
          </w:pPr>
        </w:pPrChange>
      </w:pPr>
    </w:p>
    <w:p w:rsidR="00804AD1" w:rsidRDefault="00804AD1" w:rsidP="002472F6">
      <w:pPr>
        <w:jc w:val="center"/>
        <w:rPr>
          <w:rFonts w:ascii="Arial" w:hAnsi="Arial" w:cs="Arial"/>
          <w:b/>
          <w:color w:val="0D0D0D" w:themeColor="text1" w:themeTint="F2"/>
          <w:sz w:val="28"/>
          <w:szCs w:val="28"/>
        </w:rPr>
        <w:pPrChange w:id="41" w:author="Ana Maritza Vega Jauregui" w:date="2011-10-27T20:19:00Z">
          <w:pPr>
            <w:spacing w:line="480" w:lineRule="auto"/>
            <w:jc w:val="center"/>
          </w:pPr>
        </w:pPrChange>
      </w:pPr>
    </w:p>
    <w:p w:rsidR="00804AD1" w:rsidRDefault="00804AD1" w:rsidP="002472F6">
      <w:pPr>
        <w:jc w:val="center"/>
        <w:rPr>
          <w:rFonts w:ascii="Arial" w:hAnsi="Arial" w:cs="Arial"/>
          <w:b/>
          <w:color w:val="0D0D0D" w:themeColor="text1" w:themeTint="F2"/>
          <w:sz w:val="28"/>
          <w:szCs w:val="28"/>
        </w:rPr>
        <w:pPrChange w:id="42" w:author="Ana Maritza Vega Jauregui" w:date="2011-10-27T20:19:00Z">
          <w:pPr>
            <w:spacing w:line="480" w:lineRule="auto"/>
            <w:jc w:val="center"/>
          </w:pPr>
        </w:pPrChange>
      </w:pPr>
      <w:r>
        <w:rPr>
          <w:rFonts w:ascii="Arial" w:hAnsi="Arial" w:cs="Arial"/>
          <w:b/>
          <w:color w:val="0D0D0D" w:themeColor="text1" w:themeTint="F2"/>
          <w:sz w:val="28"/>
          <w:szCs w:val="28"/>
        </w:rPr>
        <w:t>Mtra. ANA MARITZA VEGA JAUREGUI</w:t>
      </w:r>
    </w:p>
    <w:p w:rsidR="00804AD1" w:rsidRDefault="00804AD1" w:rsidP="002472F6">
      <w:pPr>
        <w:jc w:val="center"/>
        <w:rPr>
          <w:rFonts w:ascii="Arial" w:hAnsi="Arial" w:cs="Arial"/>
          <w:b/>
          <w:color w:val="0D0D0D" w:themeColor="text1" w:themeTint="F2"/>
          <w:sz w:val="28"/>
          <w:szCs w:val="28"/>
        </w:rPr>
        <w:pPrChange w:id="43" w:author="Ana Maritza Vega Jauregui" w:date="2011-10-27T20:19:00Z">
          <w:pPr>
            <w:spacing w:line="480" w:lineRule="auto"/>
            <w:jc w:val="center"/>
          </w:pPr>
        </w:pPrChange>
      </w:pPr>
    </w:p>
    <w:p w:rsidR="00804AD1" w:rsidRDefault="00804AD1" w:rsidP="002472F6">
      <w:pPr>
        <w:jc w:val="center"/>
        <w:rPr>
          <w:rFonts w:ascii="Arial" w:hAnsi="Arial" w:cs="Arial"/>
          <w:b/>
          <w:color w:val="0D0D0D" w:themeColor="text1" w:themeTint="F2"/>
          <w:sz w:val="28"/>
          <w:szCs w:val="28"/>
        </w:rPr>
        <w:pPrChange w:id="44" w:author="Ana Maritza Vega Jauregui" w:date="2011-10-27T20:19:00Z">
          <w:pPr>
            <w:spacing w:line="480" w:lineRule="auto"/>
            <w:jc w:val="center"/>
          </w:pPr>
        </w:pPrChange>
      </w:pPr>
    </w:p>
    <w:p w:rsidR="00804AD1" w:rsidRDefault="00804AD1" w:rsidP="002472F6">
      <w:pPr>
        <w:jc w:val="center"/>
        <w:rPr>
          <w:rFonts w:ascii="Arial" w:hAnsi="Arial" w:cs="Arial"/>
          <w:b/>
          <w:color w:val="0D0D0D" w:themeColor="text1" w:themeTint="F2"/>
          <w:sz w:val="28"/>
          <w:szCs w:val="28"/>
        </w:rPr>
        <w:pPrChange w:id="45" w:author="Ana Maritza Vega Jauregui" w:date="2011-10-27T20:19:00Z">
          <w:pPr>
            <w:spacing w:line="480" w:lineRule="auto"/>
            <w:jc w:val="center"/>
          </w:pPr>
        </w:pPrChange>
      </w:pPr>
    </w:p>
    <w:p w:rsidR="00804AD1" w:rsidRDefault="00804AD1" w:rsidP="002472F6">
      <w:pPr>
        <w:jc w:val="center"/>
        <w:rPr>
          <w:rFonts w:ascii="Arial" w:hAnsi="Arial" w:cs="Arial"/>
          <w:b/>
          <w:color w:val="0D0D0D" w:themeColor="text1" w:themeTint="F2"/>
          <w:sz w:val="28"/>
          <w:szCs w:val="28"/>
        </w:rPr>
        <w:pPrChange w:id="46" w:author="Ana Maritza Vega Jauregui" w:date="2011-10-27T20:19:00Z">
          <w:pPr>
            <w:spacing w:line="480" w:lineRule="auto"/>
            <w:jc w:val="center"/>
          </w:pPr>
        </w:pPrChange>
      </w:pPr>
    </w:p>
    <w:p w:rsidR="00804AD1" w:rsidRDefault="00804AD1" w:rsidP="002472F6">
      <w:pPr>
        <w:jc w:val="center"/>
        <w:rPr>
          <w:rFonts w:ascii="Arial" w:hAnsi="Arial" w:cs="Arial"/>
          <w:b/>
          <w:color w:val="0D0D0D" w:themeColor="text1" w:themeTint="F2"/>
          <w:sz w:val="28"/>
          <w:szCs w:val="28"/>
        </w:rPr>
        <w:pPrChange w:id="47" w:author="Ana Maritza Vega Jauregui" w:date="2011-10-27T20:19:00Z">
          <w:pPr>
            <w:spacing w:line="480" w:lineRule="auto"/>
            <w:jc w:val="center"/>
          </w:pPr>
        </w:pPrChange>
      </w:pPr>
    </w:p>
    <w:p w:rsidR="00804AD1" w:rsidRDefault="00804AD1" w:rsidP="002472F6">
      <w:pPr>
        <w:jc w:val="center"/>
        <w:rPr>
          <w:rFonts w:ascii="Arial" w:hAnsi="Arial" w:cs="Arial"/>
          <w:b/>
          <w:color w:val="0D0D0D" w:themeColor="text1" w:themeTint="F2"/>
          <w:sz w:val="28"/>
          <w:szCs w:val="28"/>
        </w:rPr>
        <w:pPrChange w:id="48" w:author="Ana Maritza Vega Jauregui" w:date="2011-10-27T20:19:00Z">
          <w:pPr>
            <w:spacing w:line="480" w:lineRule="auto"/>
            <w:jc w:val="center"/>
          </w:pPr>
        </w:pPrChange>
      </w:pPr>
      <w:r>
        <w:rPr>
          <w:rFonts w:ascii="Arial" w:hAnsi="Arial" w:cs="Arial"/>
          <w:b/>
          <w:color w:val="0D0D0D" w:themeColor="text1" w:themeTint="F2"/>
          <w:sz w:val="28"/>
          <w:szCs w:val="28"/>
        </w:rPr>
        <w:t>13 DE OCTUBRE DEL 2011</w:t>
      </w:r>
    </w:p>
    <w:p w:rsidR="00804AD1" w:rsidRDefault="00804AD1" w:rsidP="002472F6">
      <w:pPr>
        <w:jc w:val="both"/>
        <w:rPr>
          <w:rFonts w:ascii="Arial" w:hAnsi="Arial" w:cs="Arial"/>
          <w:b/>
          <w:color w:val="0D0D0D" w:themeColor="text1" w:themeTint="F2"/>
          <w:sz w:val="24"/>
          <w:szCs w:val="24"/>
        </w:rPr>
        <w:pPrChange w:id="49" w:author="Ana Maritza Vega Jauregui" w:date="2011-10-27T20:19:00Z">
          <w:pPr>
            <w:spacing w:line="480" w:lineRule="auto"/>
            <w:jc w:val="both"/>
          </w:pPr>
        </w:pPrChange>
      </w:pPr>
      <w:r>
        <w:rPr>
          <w:rFonts w:ascii="Arial" w:hAnsi="Arial" w:cs="Arial"/>
          <w:b/>
          <w:color w:val="0D0D0D" w:themeColor="text1" w:themeTint="F2"/>
          <w:sz w:val="24"/>
          <w:szCs w:val="24"/>
        </w:rPr>
        <w:t>INTRODUCCIÓN</w:t>
      </w:r>
    </w:p>
    <w:p w:rsidR="00CA08C2" w:rsidRDefault="00CA08C2" w:rsidP="002472F6">
      <w:pPr>
        <w:jc w:val="both"/>
        <w:rPr>
          <w:rFonts w:ascii="Arial" w:hAnsi="Arial" w:cs="Arial"/>
          <w:color w:val="0D0D0D" w:themeColor="text1" w:themeTint="F2"/>
          <w:sz w:val="24"/>
          <w:szCs w:val="24"/>
        </w:rPr>
        <w:pPrChange w:id="50" w:author="Ana Maritza Vega Jauregui" w:date="2011-10-27T20:19:00Z">
          <w:pPr>
            <w:spacing w:line="480" w:lineRule="auto"/>
            <w:jc w:val="both"/>
          </w:pPr>
        </w:pPrChange>
      </w:pPr>
      <w:r>
        <w:rPr>
          <w:rFonts w:ascii="Arial" w:hAnsi="Arial" w:cs="Arial"/>
          <w:b/>
          <w:color w:val="0D0D0D" w:themeColor="text1" w:themeTint="F2"/>
          <w:sz w:val="24"/>
          <w:szCs w:val="24"/>
        </w:rPr>
        <w:tab/>
      </w:r>
    </w:p>
    <w:p w:rsidR="00CA08C2" w:rsidRDefault="00CA08C2" w:rsidP="002472F6">
      <w:pPr>
        <w:jc w:val="both"/>
        <w:rPr>
          <w:rFonts w:ascii="Arial" w:hAnsi="Arial" w:cs="Arial"/>
          <w:color w:val="0D0D0D" w:themeColor="text1" w:themeTint="F2"/>
          <w:sz w:val="24"/>
          <w:szCs w:val="24"/>
        </w:rPr>
        <w:pPrChange w:id="51" w:author="Ana Maritza Vega Jauregui" w:date="2011-10-27T20:19:00Z">
          <w:pPr>
            <w:spacing w:line="480" w:lineRule="auto"/>
            <w:jc w:val="both"/>
          </w:pPr>
        </w:pPrChange>
      </w:pPr>
      <w:r>
        <w:rPr>
          <w:rFonts w:ascii="Arial" w:hAnsi="Arial" w:cs="Arial"/>
          <w:color w:val="0D0D0D" w:themeColor="text1" w:themeTint="F2"/>
          <w:sz w:val="24"/>
          <w:szCs w:val="24"/>
        </w:rPr>
        <w:tab/>
        <w:t xml:space="preserve">Durante la investigación realizada acerca de la formación de los profesores, se encuentran la preparación del alumno relativa a </w:t>
      </w:r>
      <w:r w:rsidR="003E097E">
        <w:rPr>
          <w:rFonts w:ascii="Arial" w:hAnsi="Arial" w:cs="Arial"/>
          <w:color w:val="0D0D0D" w:themeColor="text1" w:themeTint="F2"/>
          <w:sz w:val="24"/>
          <w:szCs w:val="24"/>
        </w:rPr>
        <w:t>la preparación del maestro. A lo largo de la adquisición de la información, fue notable la indispensable unión de ambos temas, en mi opinión, a la complementación de uno con el otro y a que todos en alguna etapa de su formación como profesores, han sido alumnos.</w:t>
      </w:r>
    </w:p>
    <w:p w:rsidR="003E097E" w:rsidRDefault="003E097E" w:rsidP="002472F6">
      <w:pPr>
        <w:jc w:val="both"/>
        <w:rPr>
          <w:rFonts w:ascii="Arial" w:hAnsi="Arial" w:cs="Arial"/>
          <w:color w:val="0D0D0D" w:themeColor="text1" w:themeTint="F2"/>
          <w:sz w:val="24"/>
          <w:szCs w:val="24"/>
        </w:rPr>
        <w:pPrChange w:id="52" w:author="Ana Maritza Vega Jauregui" w:date="2011-10-27T20:19:00Z">
          <w:pPr>
            <w:spacing w:line="480" w:lineRule="auto"/>
            <w:jc w:val="both"/>
          </w:pPr>
        </w:pPrChange>
      </w:pPr>
      <w:r>
        <w:rPr>
          <w:rFonts w:ascii="Arial" w:hAnsi="Arial" w:cs="Arial"/>
          <w:color w:val="0D0D0D" w:themeColor="text1" w:themeTint="F2"/>
          <w:sz w:val="24"/>
          <w:szCs w:val="24"/>
        </w:rPr>
        <w:t xml:space="preserve">Por lo tanto en este ensayo es relevante mencionar aspectos de ambas tópicas, complementando así la información y contribuyendo a la comprensión del mismo. </w:t>
      </w:r>
    </w:p>
    <w:p w:rsidR="003E097E" w:rsidRDefault="003E097E" w:rsidP="002472F6">
      <w:pPr>
        <w:jc w:val="both"/>
        <w:rPr>
          <w:rFonts w:ascii="Arial" w:hAnsi="Arial" w:cs="Arial"/>
          <w:color w:val="0D0D0D" w:themeColor="text1" w:themeTint="F2"/>
          <w:sz w:val="24"/>
          <w:szCs w:val="24"/>
        </w:rPr>
        <w:pPrChange w:id="53" w:author="Ana Maritza Vega Jauregui" w:date="2011-10-27T20:19:00Z">
          <w:pPr>
            <w:spacing w:line="480" w:lineRule="auto"/>
            <w:jc w:val="both"/>
          </w:pPr>
        </w:pPrChange>
      </w:pPr>
      <w:r>
        <w:rPr>
          <w:rFonts w:ascii="Arial" w:hAnsi="Arial" w:cs="Arial"/>
          <w:color w:val="0D0D0D" w:themeColor="text1" w:themeTint="F2"/>
          <w:sz w:val="24"/>
          <w:szCs w:val="24"/>
        </w:rPr>
        <w:t>Con respecto a la frase “todos somos alumnos”, surgen suficientes preguntas para lograr desarrollar un tema conciso, rico en conceptos interrelacionados que llevan a un mismo punto, la formación de maestros, que en alguna ocasión han sido alumnos, que a su misma vez ha</w:t>
      </w:r>
      <w:ins w:id="54" w:author="Ana Maritza Vega Jauregui" w:date="2011-10-27T19:53:00Z">
        <w:r w:rsidR="00124134">
          <w:rPr>
            <w:rFonts w:ascii="Arial" w:hAnsi="Arial" w:cs="Arial"/>
            <w:color w:val="0D0D0D" w:themeColor="text1" w:themeTint="F2"/>
            <w:sz w:val="24"/>
            <w:szCs w:val="24"/>
          </w:rPr>
          <w:t>n</w:t>
        </w:r>
      </w:ins>
      <w:del w:id="55" w:author="Ana Maritza Vega Jauregui" w:date="2011-10-27T19:53:00Z">
        <w:r w:rsidDel="00124134">
          <w:rPr>
            <w:rFonts w:ascii="Arial" w:hAnsi="Arial" w:cs="Arial"/>
            <w:color w:val="0D0D0D" w:themeColor="text1" w:themeTint="F2"/>
            <w:sz w:val="24"/>
            <w:szCs w:val="24"/>
          </w:rPr>
          <w:delText>s</w:delText>
        </w:r>
      </w:del>
      <w:r>
        <w:rPr>
          <w:rFonts w:ascii="Arial" w:hAnsi="Arial" w:cs="Arial"/>
          <w:color w:val="0D0D0D" w:themeColor="text1" w:themeTint="F2"/>
          <w:sz w:val="24"/>
          <w:szCs w:val="24"/>
        </w:rPr>
        <w:t xml:space="preserve"> sido guiados por una serie de métodos y técnicas desarrolladas con anterioridad, probablemente y en la mayoría de los casos, no están actualizadas. </w:t>
      </w:r>
    </w:p>
    <w:p w:rsidR="003E097E" w:rsidRDefault="003E097E" w:rsidP="002472F6">
      <w:pPr>
        <w:jc w:val="both"/>
        <w:rPr>
          <w:rFonts w:ascii="Arial" w:hAnsi="Arial" w:cs="Arial"/>
          <w:color w:val="0D0D0D" w:themeColor="text1" w:themeTint="F2"/>
          <w:sz w:val="24"/>
          <w:szCs w:val="24"/>
        </w:rPr>
        <w:pPrChange w:id="56" w:author="Ana Maritza Vega Jauregui" w:date="2011-10-27T20:19:00Z">
          <w:pPr>
            <w:spacing w:line="480" w:lineRule="auto"/>
            <w:jc w:val="both"/>
          </w:pPr>
        </w:pPrChange>
      </w:pPr>
    </w:p>
    <w:p w:rsidR="003E097E" w:rsidRDefault="003E097E" w:rsidP="002472F6">
      <w:pPr>
        <w:jc w:val="both"/>
        <w:rPr>
          <w:rFonts w:ascii="Arial" w:hAnsi="Arial" w:cs="Arial"/>
          <w:color w:val="0D0D0D" w:themeColor="text1" w:themeTint="F2"/>
          <w:sz w:val="24"/>
          <w:szCs w:val="24"/>
        </w:rPr>
        <w:pPrChange w:id="57" w:author="Ana Maritza Vega Jauregui" w:date="2011-10-27T20:19:00Z">
          <w:pPr>
            <w:spacing w:line="480" w:lineRule="auto"/>
            <w:jc w:val="both"/>
          </w:pPr>
        </w:pPrChange>
      </w:pPr>
      <w:r>
        <w:rPr>
          <w:rFonts w:ascii="Arial" w:hAnsi="Arial" w:cs="Arial"/>
          <w:color w:val="0D0D0D" w:themeColor="text1" w:themeTint="F2"/>
          <w:sz w:val="24"/>
          <w:szCs w:val="24"/>
        </w:rPr>
        <w:tab/>
        <w:t>En la formación de profesores unive</w:t>
      </w:r>
      <w:r w:rsidR="00C7594C">
        <w:rPr>
          <w:rFonts w:ascii="Arial" w:hAnsi="Arial" w:cs="Arial"/>
          <w:color w:val="0D0D0D" w:themeColor="text1" w:themeTint="F2"/>
          <w:sz w:val="24"/>
          <w:szCs w:val="24"/>
        </w:rPr>
        <w:t>r</w:t>
      </w:r>
      <w:r>
        <w:rPr>
          <w:rFonts w:ascii="Arial" w:hAnsi="Arial" w:cs="Arial"/>
          <w:color w:val="0D0D0D" w:themeColor="text1" w:themeTint="F2"/>
          <w:sz w:val="24"/>
          <w:szCs w:val="24"/>
        </w:rPr>
        <w:t>sitarios, la capacidad y el deseo del profesor influye en la motivación, entre otros procesos propios del alumno para lograr la enseñanza y el aprendizaje, el aprender a aprender y el enseñar a enseñar.</w:t>
      </w:r>
    </w:p>
    <w:p w:rsidR="003E097E" w:rsidRDefault="002A083F" w:rsidP="002472F6">
      <w:pPr>
        <w:jc w:val="both"/>
        <w:rPr>
          <w:rFonts w:ascii="Arial" w:hAnsi="Arial" w:cs="Arial"/>
          <w:color w:val="0D0D0D" w:themeColor="text1" w:themeTint="F2"/>
          <w:sz w:val="24"/>
          <w:szCs w:val="24"/>
        </w:rPr>
        <w:pPrChange w:id="58" w:author="Ana Maritza Vega Jauregui" w:date="2011-10-27T20:19:00Z">
          <w:pPr>
            <w:spacing w:line="480" w:lineRule="auto"/>
            <w:jc w:val="both"/>
          </w:pPr>
        </w:pPrChange>
      </w:pPr>
      <w:r>
        <w:rPr>
          <w:rFonts w:ascii="Arial" w:hAnsi="Arial" w:cs="Arial"/>
          <w:color w:val="0D0D0D" w:themeColor="text1" w:themeTint="F2"/>
          <w:sz w:val="24"/>
          <w:szCs w:val="24"/>
        </w:rPr>
        <w:t xml:space="preserve">Es importante </w:t>
      </w:r>
      <w:commentRangeStart w:id="59"/>
      <w:r>
        <w:rPr>
          <w:rFonts w:ascii="Arial" w:hAnsi="Arial" w:cs="Arial"/>
          <w:color w:val="0D0D0D" w:themeColor="text1" w:themeTint="F2"/>
          <w:sz w:val="24"/>
          <w:szCs w:val="24"/>
        </w:rPr>
        <w:t>señalar que las investigaciones realizadas por profesionales de la enseñanza, han otorgado al psicólogo educativo la mayor parte de la responsabilidad para capacitar a los profesores adecuadamente en su ramo</w:t>
      </w:r>
      <w:commentRangeEnd w:id="59"/>
      <w:r w:rsidR="00124134">
        <w:rPr>
          <w:rStyle w:val="Refdecomentario"/>
        </w:rPr>
        <w:commentReference w:id="59"/>
      </w:r>
      <w:r>
        <w:rPr>
          <w:rFonts w:ascii="Arial" w:hAnsi="Arial" w:cs="Arial"/>
          <w:color w:val="0D0D0D" w:themeColor="text1" w:themeTint="F2"/>
          <w:sz w:val="24"/>
          <w:szCs w:val="24"/>
        </w:rPr>
        <w:t xml:space="preserve">. </w:t>
      </w:r>
    </w:p>
    <w:p w:rsidR="002A083F" w:rsidRDefault="002A083F" w:rsidP="002472F6">
      <w:pPr>
        <w:jc w:val="both"/>
        <w:rPr>
          <w:rFonts w:ascii="Arial" w:hAnsi="Arial" w:cs="Arial"/>
          <w:color w:val="0D0D0D" w:themeColor="text1" w:themeTint="F2"/>
          <w:sz w:val="24"/>
          <w:szCs w:val="24"/>
        </w:rPr>
        <w:pPrChange w:id="60" w:author="Ana Maritza Vega Jauregui" w:date="2011-10-27T20:19:00Z">
          <w:pPr>
            <w:spacing w:line="480" w:lineRule="auto"/>
            <w:jc w:val="both"/>
          </w:pPr>
        </w:pPrChange>
      </w:pPr>
      <w:r>
        <w:rPr>
          <w:rFonts w:ascii="Arial" w:hAnsi="Arial" w:cs="Arial"/>
          <w:color w:val="0D0D0D" w:themeColor="text1" w:themeTint="F2"/>
          <w:sz w:val="24"/>
          <w:szCs w:val="24"/>
        </w:rPr>
        <w:t xml:space="preserve">El auge que el psicólogo ha logrado, es debido al reconocimiento de sus </w:t>
      </w:r>
      <w:del w:id="61" w:author="Ana Maritza Vega Jauregui" w:date="2011-10-27T19:57:00Z">
        <w:r w:rsidDel="00124134">
          <w:rPr>
            <w:rFonts w:ascii="Arial" w:hAnsi="Arial" w:cs="Arial"/>
            <w:color w:val="0D0D0D" w:themeColor="text1" w:themeTint="F2"/>
            <w:sz w:val="24"/>
            <w:szCs w:val="24"/>
          </w:rPr>
          <w:delText>practicas</w:delText>
        </w:r>
      </w:del>
      <w:ins w:id="62" w:author="Ana Maritza Vega Jauregui" w:date="2011-10-27T19:57:00Z">
        <w:r w:rsidR="00124134">
          <w:rPr>
            <w:rFonts w:ascii="Arial" w:hAnsi="Arial" w:cs="Arial"/>
            <w:color w:val="0D0D0D" w:themeColor="text1" w:themeTint="F2"/>
            <w:sz w:val="24"/>
            <w:szCs w:val="24"/>
          </w:rPr>
          <w:t>prácticas</w:t>
        </w:r>
      </w:ins>
      <w:r>
        <w:rPr>
          <w:rFonts w:ascii="Arial" w:hAnsi="Arial" w:cs="Arial"/>
          <w:color w:val="0D0D0D" w:themeColor="text1" w:themeTint="F2"/>
          <w:sz w:val="24"/>
          <w:szCs w:val="24"/>
        </w:rPr>
        <w:t xml:space="preserve"> en esta materia, sus aportes y resultados que han inducido la enseñanza por métodos prácticos, útiles y necesarios hoy en </w:t>
      </w:r>
      <w:r w:rsidR="00053AA8">
        <w:rPr>
          <w:rFonts w:ascii="Arial" w:hAnsi="Arial" w:cs="Arial"/>
          <w:color w:val="0D0D0D" w:themeColor="text1" w:themeTint="F2"/>
          <w:sz w:val="24"/>
          <w:szCs w:val="24"/>
        </w:rPr>
        <w:t>día</w:t>
      </w:r>
      <w:r>
        <w:rPr>
          <w:rFonts w:ascii="Arial" w:hAnsi="Arial" w:cs="Arial"/>
          <w:color w:val="0D0D0D" w:themeColor="text1" w:themeTint="F2"/>
          <w:sz w:val="24"/>
          <w:szCs w:val="24"/>
        </w:rPr>
        <w:t xml:space="preserve">. </w:t>
      </w:r>
    </w:p>
    <w:p w:rsidR="002A083F" w:rsidRDefault="002A083F" w:rsidP="002472F6">
      <w:pPr>
        <w:jc w:val="both"/>
        <w:rPr>
          <w:rFonts w:ascii="Arial" w:hAnsi="Arial" w:cs="Arial"/>
          <w:color w:val="0D0D0D" w:themeColor="text1" w:themeTint="F2"/>
          <w:sz w:val="24"/>
          <w:szCs w:val="24"/>
        </w:rPr>
        <w:pPrChange w:id="63" w:author="Ana Maritza Vega Jauregui" w:date="2011-10-27T20:19:00Z">
          <w:pPr>
            <w:spacing w:line="480" w:lineRule="auto"/>
            <w:jc w:val="both"/>
          </w:pPr>
        </w:pPrChange>
      </w:pPr>
    </w:p>
    <w:p w:rsidR="002A083F" w:rsidRDefault="00053AA8" w:rsidP="002472F6">
      <w:pPr>
        <w:jc w:val="both"/>
        <w:rPr>
          <w:rFonts w:ascii="Arial" w:hAnsi="Arial" w:cs="Arial"/>
          <w:color w:val="0D0D0D" w:themeColor="text1" w:themeTint="F2"/>
          <w:sz w:val="24"/>
          <w:szCs w:val="24"/>
        </w:rPr>
        <w:pPrChange w:id="64" w:author="Ana Maritza Vega Jauregui" w:date="2011-10-27T20:19:00Z">
          <w:pPr>
            <w:spacing w:line="480" w:lineRule="auto"/>
            <w:jc w:val="both"/>
          </w:pPr>
        </w:pPrChange>
      </w:pPr>
      <w:r>
        <w:rPr>
          <w:rFonts w:ascii="Arial" w:hAnsi="Arial" w:cs="Arial"/>
          <w:color w:val="0D0D0D" w:themeColor="text1" w:themeTint="F2"/>
          <w:sz w:val="24"/>
          <w:szCs w:val="24"/>
        </w:rPr>
        <w:t>Al mismo tiempo se tratará de explicar la diferencia que existe entre comunicar información, que es lo que comúnmente se practica en el aula o crear información nueva en la mente del alumno, ¿Qué diferencias existen entre ambas frases?, ¿Qué lleva a los profesores a confundir su meta en el aula? y ¿Cómo se lograría un cambio en esta idea irracional acerca del aprendizaje?</w:t>
      </w:r>
    </w:p>
    <w:p w:rsidR="00053AA8" w:rsidRDefault="00053AA8" w:rsidP="002472F6">
      <w:pPr>
        <w:jc w:val="both"/>
        <w:rPr>
          <w:rFonts w:ascii="Arial" w:hAnsi="Arial" w:cs="Arial"/>
          <w:color w:val="0D0D0D" w:themeColor="text1" w:themeTint="F2"/>
          <w:sz w:val="24"/>
          <w:szCs w:val="24"/>
        </w:rPr>
        <w:pPrChange w:id="65" w:author="Ana Maritza Vega Jauregui" w:date="2011-10-27T20:19:00Z">
          <w:pPr>
            <w:spacing w:line="480" w:lineRule="auto"/>
            <w:jc w:val="both"/>
          </w:pPr>
        </w:pPrChange>
      </w:pPr>
    </w:p>
    <w:p w:rsidR="00053AA8" w:rsidRDefault="00C7594C" w:rsidP="002472F6">
      <w:pPr>
        <w:jc w:val="both"/>
        <w:rPr>
          <w:rFonts w:ascii="Arial" w:hAnsi="Arial" w:cs="Arial"/>
          <w:color w:val="0D0D0D" w:themeColor="text1" w:themeTint="F2"/>
          <w:sz w:val="24"/>
          <w:szCs w:val="24"/>
        </w:rPr>
        <w:pPrChange w:id="66" w:author="Ana Maritza Vega Jauregui" w:date="2011-10-27T20:19:00Z">
          <w:pPr>
            <w:spacing w:line="480" w:lineRule="auto"/>
            <w:jc w:val="both"/>
          </w:pPr>
        </w:pPrChange>
      </w:pPr>
      <w:r>
        <w:rPr>
          <w:rFonts w:ascii="Arial" w:hAnsi="Arial" w:cs="Arial"/>
          <w:color w:val="0D0D0D" w:themeColor="text1" w:themeTint="F2"/>
          <w:sz w:val="24"/>
          <w:szCs w:val="24"/>
        </w:rPr>
        <w:t>Son preguntas que a lo largo del desarrollo del tema, se logrará contestar</w:t>
      </w:r>
      <w:ins w:id="67" w:author="Ana Maritza Vega Jauregui" w:date="2011-10-27T19:57:00Z">
        <w:r w:rsidR="00124134">
          <w:rPr>
            <w:rFonts w:ascii="Arial" w:hAnsi="Arial" w:cs="Arial"/>
            <w:color w:val="0D0D0D" w:themeColor="text1" w:themeTint="F2"/>
            <w:sz w:val="24"/>
            <w:szCs w:val="24"/>
          </w:rPr>
          <w:t xml:space="preserve"> con </w:t>
        </w:r>
      </w:ins>
      <w:del w:id="68" w:author="Ana Maritza Vega Jauregui" w:date="2011-10-27T19:57:00Z">
        <w:r w:rsidDel="00124134">
          <w:rPr>
            <w:rFonts w:ascii="Arial" w:hAnsi="Arial" w:cs="Arial"/>
            <w:color w:val="0D0D0D" w:themeColor="text1" w:themeTint="F2"/>
            <w:sz w:val="24"/>
            <w:szCs w:val="24"/>
          </w:rPr>
          <w:delText xml:space="preserve"> en</w:delText>
        </w:r>
      </w:del>
      <w:r>
        <w:rPr>
          <w:rFonts w:ascii="Arial" w:hAnsi="Arial" w:cs="Arial"/>
          <w:color w:val="0D0D0D" w:themeColor="text1" w:themeTint="F2"/>
          <w:sz w:val="24"/>
          <w:szCs w:val="24"/>
        </w:rPr>
        <w:t xml:space="preserve"> base a la  introducción de los nuevos conocimientos, el tema discutido en este texto y la diferente perspectiva de considerar la educación.</w:t>
      </w:r>
    </w:p>
    <w:p w:rsidR="00C7594C" w:rsidRDefault="00C7594C" w:rsidP="002472F6">
      <w:pPr>
        <w:jc w:val="both"/>
        <w:rPr>
          <w:rFonts w:ascii="Arial" w:hAnsi="Arial" w:cs="Arial"/>
          <w:color w:val="0D0D0D" w:themeColor="text1" w:themeTint="F2"/>
          <w:sz w:val="24"/>
          <w:szCs w:val="24"/>
        </w:rPr>
        <w:pPrChange w:id="69" w:author="Ana Maritza Vega Jauregui" w:date="2011-10-27T20:19:00Z">
          <w:pPr>
            <w:spacing w:line="480" w:lineRule="auto"/>
            <w:jc w:val="both"/>
          </w:pPr>
        </w:pPrChange>
      </w:pPr>
    </w:p>
    <w:p w:rsidR="00C7594C" w:rsidRDefault="00C7594C" w:rsidP="002472F6">
      <w:pPr>
        <w:jc w:val="both"/>
        <w:rPr>
          <w:rFonts w:ascii="Arial" w:hAnsi="Arial" w:cs="Arial"/>
          <w:color w:val="0D0D0D" w:themeColor="text1" w:themeTint="F2"/>
          <w:sz w:val="24"/>
          <w:szCs w:val="24"/>
        </w:rPr>
        <w:pPrChange w:id="70" w:author="Ana Maritza Vega Jauregui" w:date="2011-10-27T20:19:00Z">
          <w:pPr>
            <w:spacing w:line="480" w:lineRule="auto"/>
            <w:jc w:val="both"/>
          </w:pPr>
        </w:pPrChange>
      </w:pPr>
      <w:r>
        <w:rPr>
          <w:rFonts w:ascii="Arial" w:hAnsi="Arial" w:cs="Arial"/>
          <w:color w:val="0D0D0D" w:themeColor="text1" w:themeTint="F2"/>
          <w:sz w:val="24"/>
          <w:szCs w:val="24"/>
        </w:rPr>
        <w:lastRenderedPageBreak/>
        <w:tab/>
        <w:t>Con igual importancia que los temas anteriores se ha de dar a conocer los diferentes factores que influyen en el aprendizaje del alumno, pero también c</w:t>
      </w:r>
      <w:ins w:id="71" w:author="Ana Maritza Vega Jauregui" w:date="2011-10-27T19:58:00Z">
        <w:r w:rsidR="00124134">
          <w:rPr>
            <w:rFonts w:ascii="Arial" w:hAnsi="Arial" w:cs="Arial"/>
            <w:color w:val="0D0D0D" w:themeColor="text1" w:themeTint="F2"/>
            <w:sz w:val="24"/>
            <w:szCs w:val="24"/>
          </w:rPr>
          <w:t>ó</w:t>
        </w:r>
      </w:ins>
      <w:del w:id="72" w:author="Ana Maritza Vega Jauregui" w:date="2011-10-27T19:58:00Z">
        <w:r w:rsidDel="00124134">
          <w:rPr>
            <w:rFonts w:ascii="Arial" w:hAnsi="Arial" w:cs="Arial"/>
            <w:color w:val="0D0D0D" w:themeColor="text1" w:themeTint="F2"/>
            <w:sz w:val="24"/>
            <w:szCs w:val="24"/>
          </w:rPr>
          <w:delText>o</w:delText>
        </w:r>
      </w:del>
      <w:r>
        <w:rPr>
          <w:rFonts w:ascii="Arial" w:hAnsi="Arial" w:cs="Arial"/>
          <w:color w:val="0D0D0D" w:themeColor="text1" w:themeTint="F2"/>
          <w:sz w:val="24"/>
          <w:szCs w:val="24"/>
        </w:rPr>
        <w:t xml:space="preserve">mo las actitudes de los profesores tienen gran parte de la responsabilidad en los procesos utilizados por el alumno para la creación de conocimientos, por ejemplo, la motivación que el alumno encuentra en el tema que se le esta presentando influye mayormente en la adquisición y aprehensión de los temas. No obstante, la motivación del profesor mismo es un factor para tomar en cuenta en la evaluación del conocimiento adquirido por el alumno. </w:t>
      </w:r>
      <w:commentRangeStart w:id="73"/>
      <w:r>
        <w:rPr>
          <w:rFonts w:ascii="Arial" w:hAnsi="Arial" w:cs="Arial"/>
          <w:color w:val="0D0D0D" w:themeColor="text1" w:themeTint="F2"/>
          <w:sz w:val="24"/>
          <w:szCs w:val="24"/>
        </w:rPr>
        <w:t>Un consejo a seguir sería realizar evaluaciones a los profesores que imparten el conocimiento, midiendo el dominio del tema pero también el método de enseñanza utilizado a cada uno.</w:t>
      </w:r>
      <w:commentRangeEnd w:id="73"/>
      <w:r w:rsidR="00124134">
        <w:rPr>
          <w:rStyle w:val="Refdecomentario"/>
        </w:rPr>
        <w:commentReference w:id="73"/>
      </w:r>
    </w:p>
    <w:p w:rsidR="003E097E" w:rsidRDefault="003E097E" w:rsidP="002472F6">
      <w:pPr>
        <w:jc w:val="both"/>
        <w:rPr>
          <w:rFonts w:ascii="Arial" w:hAnsi="Arial" w:cs="Arial"/>
          <w:color w:val="0D0D0D" w:themeColor="text1" w:themeTint="F2"/>
          <w:sz w:val="24"/>
          <w:szCs w:val="24"/>
        </w:rPr>
        <w:pPrChange w:id="74" w:author="Ana Maritza Vega Jauregui" w:date="2011-10-27T20:19:00Z">
          <w:pPr>
            <w:spacing w:line="480" w:lineRule="auto"/>
            <w:jc w:val="both"/>
          </w:pPr>
        </w:pPrChange>
      </w:pPr>
    </w:p>
    <w:p w:rsidR="002618C3" w:rsidDel="00124134" w:rsidRDefault="002618C3" w:rsidP="002472F6">
      <w:pPr>
        <w:jc w:val="both"/>
        <w:rPr>
          <w:del w:id="75" w:author="Ana Maritza Vega Jauregui" w:date="2011-10-27T20:01:00Z"/>
          <w:rFonts w:ascii="Arial" w:hAnsi="Arial" w:cs="Arial"/>
          <w:b/>
          <w:color w:val="0D0D0D" w:themeColor="text1" w:themeTint="F2"/>
          <w:sz w:val="24"/>
          <w:szCs w:val="24"/>
        </w:rPr>
        <w:pPrChange w:id="76" w:author="Ana Maritza Vega Jauregui" w:date="2011-10-27T20:19:00Z">
          <w:pPr>
            <w:spacing w:line="480" w:lineRule="auto"/>
            <w:jc w:val="both"/>
          </w:pPr>
        </w:pPrChange>
      </w:pPr>
      <w:del w:id="77" w:author="Ana Maritza Vega Jauregui" w:date="2011-10-27T20:01:00Z">
        <w:r w:rsidDel="00124134">
          <w:rPr>
            <w:rFonts w:ascii="Arial" w:hAnsi="Arial" w:cs="Arial"/>
            <w:b/>
            <w:color w:val="0D0D0D" w:themeColor="text1" w:themeTint="F2"/>
            <w:sz w:val="24"/>
            <w:szCs w:val="24"/>
          </w:rPr>
          <w:delText>DESARROLLO</w:delText>
        </w:r>
      </w:del>
    </w:p>
    <w:p w:rsidR="002618C3" w:rsidDel="00124134" w:rsidRDefault="002618C3" w:rsidP="002472F6">
      <w:pPr>
        <w:jc w:val="both"/>
        <w:rPr>
          <w:del w:id="78" w:author="Ana Maritza Vega Jauregui" w:date="2011-10-27T20:01:00Z"/>
          <w:rFonts w:ascii="Arial" w:hAnsi="Arial" w:cs="Arial"/>
          <w:b/>
          <w:color w:val="0D0D0D" w:themeColor="text1" w:themeTint="F2"/>
          <w:sz w:val="24"/>
          <w:szCs w:val="24"/>
        </w:rPr>
        <w:pPrChange w:id="79" w:author="Ana Maritza Vega Jauregui" w:date="2011-10-27T20:19:00Z">
          <w:pPr>
            <w:spacing w:line="480" w:lineRule="auto"/>
            <w:jc w:val="both"/>
          </w:pPr>
        </w:pPrChange>
      </w:pPr>
    </w:p>
    <w:p w:rsidR="002618C3" w:rsidRPr="002618C3" w:rsidDel="00124134" w:rsidRDefault="002618C3" w:rsidP="002472F6">
      <w:pPr>
        <w:jc w:val="both"/>
        <w:rPr>
          <w:del w:id="80" w:author="Ana Maritza Vega Jauregui" w:date="2011-10-27T20:01:00Z"/>
          <w:rFonts w:ascii="Arial" w:hAnsi="Arial" w:cs="Arial"/>
          <w:b/>
          <w:color w:val="0D0D0D" w:themeColor="text1" w:themeTint="F2"/>
          <w:sz w:val="24"/>
          <w:szCs w:val="24"/>
        </w:rPr>
        <w:pPrChange w:id="81" w:author="Ana Maritza Vega Jauregui" w:date="2011-10-27T20:19:00Z">
          <w:pPr>
            <w:spacing w:line="480" w:lineRule="auto"/>
            <w:jc w:val="both"/>
          </w:pPr>
        </w:pPrChange>
      </w:pPr>
      <w:del w:id="82" w:author="Ana Maritza Vega Jauregui" w:date="2011-10-27T20:01:00Z">
        <w:r w:rsidDel="00124134">
          <w:rPr>
            <w:rFonts w:ascii="Arial" w:hAnsi="Arial" w:cs="Arial"/>
            <w:b/>
            <w:color w:val="0D0D0D" w:themeColor="text1" w:themeTint="F2"/>
            <w:sz w:val="24"/>
            <w:szCs w:val="24"/>
          </w:rPr>
          <w:delText>TEMA 1</w:delText>
        </w:r>
      </w:del>
    </w:p>
    <w:p w:rsidR="002618C3" w:rsidRDefault="002618C3" w:rsidP="002472F6">
      <w:pPr>
        <w:jc w:val="both"/>
        <w:rPr>
          <w:rFonts w:ascii="Arial" w:hAnsi="Arial" w:cs="Arial"/>
          <w:b/>
          <w:color w:val="0D0D0D" w:themeColor="text1" w:themeTint="F2"/>
          <w:sz w:val="24"/>
          <w:szCs w:val="24"/>
        </w:rPr>
        <w:pPrChange w:id="83" w:author="Ana Maritza Vega Jauregui" w:date="2011-10-27T20:19:00Z">
          <w:pPr>
            <w:spacing w:line="480" w:lineRule="auto"/>
            <w:jc w:val="both"/>
          </w:pPr>
        </w:pPrChange>
      </w:pPr>
      <w:r w:rsidRPr="002618C3">
        <w:rPr>
          <w:rFonts w:ascii="Arial" w:hAnsi="Arial" w:cs="Arial"/>
          <w:b/>
          <w:color w:val="0D0D0D" w:themeColor="text1" w:themeTint="F2"/>
          <w:sz w:val="24"/>
          <w:szCs w:val="24"/>
        </w:rPr>
        <w:t>¿Comunicar el conocimiento es lo mismo que crear el conocimiento?</w:t>
      </w:r>
    </w:p>
    <w:p w:rsidR="002618C3" w:rsidRDefault="002618C3" w:rsidP="002472F6">
      <w:pPr>
        <w:jc w:val="both"/>
        <w:rPr>
          <w:rFonts w:ascii="Arial" w:hAnsi="Arial" w:cs="Arial"/>
          <w:b/>
          <w:color w:val="0D0D0D" w:themeColor="text1" w:themeTint="F2"/>
          <w:sz w:val="24"/>
          <w:szCs w:val="24"/>
        </w:rPr>
        <w:pPrChange w:id="84" w:author="Ana Maritza Vega Jauregui" w:date="2011-10-27T20:19:00Z">
          <w:pPr>
            <w:spacing w:line="480" w:lineRule="auto"/>
            <w:jc w:val="both"/>
          </w:pPr>
        </w:pPrChange>
      </w:pPr>
    </w:p>
    <w:p w:rsidR="002618C3" w:rsidRDefault="002618C3" w:rsidP="002472F6">
      <w:pPr>
        <w:jc w:val="both"/>
        <w:rPr>
          <w:rFonts w:ascii="Arial" w:hAnsi="Arial" w:cs="Arial"/>
          <w:color w:val="0D0D0D" w:themeColor="text1" w:themeTint="F2"/>
          <w:sz w:val="24"/>
          <w:szCs w:val="24"/>
        </w:rPr>
        <w:pPrChange w:id="85" w:author="Ana Maritza Vega Jauregui" w:date="2011-10-27T20:19:00Z">
          <w:pPr>
            <w:spacing w:line="480" w:lineRule="auto"/>
            <w:jc w:val="both"/>
          </w:pPr>
        </w:pPrChange>
      </w:pPr>
      <w:r>
        <w:rPr>
          <w:rFonts w:ascii="Arial" w:hAnsi="Arial" w:cs="Arial"/>
          <w:b/>
          <w:color w:val="0D0D0D" w:themeColor="text1" w:themeTint="F2"/>
          <w:sz w:val="24"/>
          <w:szCs w:val="24"/>
        </w:rPr>
        <w:tab/>
      </w:r>
      <w:r>
        <w:rPr>
          <w:rFonts w:ascii="Arial" w:hAnsi="Arial" w:cs="Arial"/>
          <w:color w:val="0D0D0D" w:themeColor="text1" w:themeTint="F2"/>
          <w:sz w:val="24"/>
          <w:szCs w:val="24"/>
        </w:rPr>
        <w:t xml:space="preserve">El método actualmente utilizado en la enseñanza presenta </w:t>
      </w:r>
      <w:commentRangeStart w:id="86"/>
      <w:r>
        <w:rPr>
          <w:rFonts w:ascii="Arial" w:hAnsi="Arial" w:cs="Arial"/>
          <w:color w:val="0D0D0D" w:themeColor="text1" w:themeTint="F2"/>
          <w:sz w:val="24"/>
          <w:szCs w:val="24"/>
        </w:rPr>
        <w:t xml:space="preserve">diversos errores, </w:t>
      </w:r>
      <w:commentRangeEnd w:id="86"/>
      <w:r w:rsidR="00A6234A">
        <w:rPr>
          <w:rStyle w:val="Refdecomentario"/>
        </w:rPr>
        <w:commentReference w:id="86"/>
      </w:r>
      <w:r>
        <w:rPr>
          <w:rFonts w:ascii="Arial" w:hAnsi="Arial" w:cs="Arial"/>
          <w:color w:val="0D0D0D" w:themeColor="text1" w:themeTint="F2"/>
          <w:sz w:val="24"/>
          <w:szCs w:val="24"/>
        </w:rPr>
        <w:t xml:space="preserve">los cuales es posible modificar por medio de la enseñanza de los que imparten el conocimiento, los profesores. </w:t>
      </w:r>
    </w:p>
    <w:p w:rsidR="002618C3" w:rsidRDefault="002618C3" w:rsidP="002472F6">
      <w:pPr>
        <w:jc w:val="both"/>
        <w:rPr>
          <w:rFonts w:ascii="Arial" w:hAnsi="Arial" w:cs="Arial"/>
          <w:color w:val="0D0D0D" w:themeColor="text1" w:themeTint="F2"/>
          <w:sz w:val="24"/>
          <w:szCs w:val="24"/>
        </w:rPr>
        <w:pPrChange w:id="87" w:author="Ana Maritza Vega Jauregui" w:date="2011-10-27T20:19:00Z">
          <w:pPr>
            <w:spacing w:line="480" w:lineRule="auto"/>
            <w:jc w:val="both"/>
          </w:pPr>
        </w:pPrChange>
      </w:pPr>
      <w:r>
        <w:rPr>
          <w:rFonts w:ascii="Arial" w:hAnsi="Arial" w:cs="Arial"/>
          <w:color w:val="0D0D0D" w:themeColor="text1" w:themeTint="F2"/>
          <w:sz w:val="24"/>
          <w:szCs w:val="24"/>
        </w:rPr>
        <w:t>La raíz del problema tiene la necesidad de ser modificada debido a que en evaluaciones aplicadas a los alumnos, no se destaca la enseñanza del profesor, ni el método aplicada para ella, como el factor que influye en que los alumnos aprendan. Cuando esto sucede, el alumno es el que en sí mismo encuentra la motivación y el deseo del aprendizaje, la mayoría de las veces que esto sucede, no se le agradece al que imparte la materia ni se le atribuye la responsabilidad del buen rendimiento del alumno.</w:t>
      </w:r>
    </w:p>
    <w:p w:rsidR="00D72231" w:rsidRDefault="002618C3" w:rsidP="002472F6">
      <w:pPr>
        <w:jc w:val="both"/>
        <w:rPr>
          <w:rFonts w:ascii="Arial" w:hAnsi="Arial" w:cs="Arial"/>
          <w:color w:val="0D0D0D" w:themeColor="text1" w:themeTint="F2"/>
          <w:sz w:val="24"/>
          <w:szCs w:val="24"/>
        </w:rPr>
        <w:pPrChange w:id="88" w:author="Ana Maritza Vega Jauregui" w:date="2011-10-27T20:19:00Z">
          <w:pPr>
            <w:spacing w:line="480" w:lineRule="auto"/>
            <w:jc w:val="both"/>
          </w:pPr>
        </w:pPrChange>
      </w:pPr>
      <w:r>
        <w:rPr>
          <w:rFonts w:ascii="Arial" w:hAnsi="Arial" w:cs="Arial"/>
          <w:color w:val="0D0D0D" w:themeColor="text1" w:themeTint="F2"/>
          <w:sz w:val="24"/>
          <w:szCs w:val="24"/>
        </w:rPr>
        <w:t xml:space="preserve">Entonces </w:t>
      </w:r>
      <w:r w:rsidR="008D0B08">
        <w:rPr>
          <w:rFonts w:ascii="Arial" w:hAnsi="Arial" w:cs="Arial"/>
          <w:color w:val="0D0D0D" w:themeColor="text1" w:themeTint="F2"/>
          <w:sz w:val="24"/>
          <w:szCs w:val="24"/>
        </w:rPr>
        <w:t xml:space="preserve">existe la importancia de ambas partes para lograr el objetivo. En primer lugar el profesor. Él debe conocer el medio por el cual el alumno desea aprender, o si es que no lo desea, que  lo impulsa a hacerlo. La teoría surge de los procesos que el alumno utiliza para el aprendizaje. </w:t>
      </w:r>
      <w:r w:rsidR="00D72231">
        <w:rPr>
          <w:rFonts w:ascii="Arial" w:hAnsi="Arial" w:cs="Arial"/>
          <w:color w:val="0D0D0D" w:themeColor="text1" w:themeTint="F2"/>
          <w:sz w:val="24"/>
          <w:szCs w:val="24"/>
        </w:rPr>
        <w:t xml:space="preserve">Un buen profesor conoce el canal de aprendizaje del alumno, para esto los psicólogos educativos crearon test para determinar </w:t>
      </w:r>
      <w:del w:id="89" w:author="Ana Maritza Vega Jauregui" w:date="2011-10-27T20:02:00Z">
        <w:r w:rsidR="00D72231" w:rsidDel="00124134">
          <w:rPr>
            <w:rFonts w:ascii="Arial" w:hAnsi="Arial" w:cs="Arial"/>
            <w:color w:val="0D0D0D" w:themeColor="text1" w:themeTint="F2"/>
            <w:sz w:val="24"/>
            <w:szCs w:val="24"/>
          </w:rPr>
          <w:delText>por que</w:delText>
        </w:r>
      </w:del>
      <w:ins w:id="90" w:author="Ana Maritza Vega Jauregui" w:date="2011-10-27T20:02:00Z">
        <w:r w:rsidR="00124134">
          <w:rPr>
            <w:rFonts w:ascii="Arial" w:hAnsi="Arial" w:cs="Arial"/>
            <w:color w:val="0D0D0D" w:themeColor="text1" w:themeTint="F2"/>
            <w:sz w:val="24"/>
            <w:szCs w:val="24"/>
          </w:rPr>
          <w:t>por qué</w:t>
        </w:r>
      </w:ins>
      <w:r w:rsidR="00D72231">
        <w:rPr>
          <w:rFonts w:ascii="Arial" w:hAnsi="Arial" w:cs="Arial"/>
          <w:color w:val="0D0D0D" w:themeColor="text1" w:themeTint="F2"/>
          <w:sz w:val="24"/>
          <w:szCs w:val="24"/>
        </w:rPr>
        <w:t xml:space="preserve"> medio aprendían, es decir, </w:t>
      </w:r>
      <w:commentRangeStart w:id="91"/>
      <w:r w:rsidR="00D72231">
        <w:rPr>
          <w:rFonts w:ascii="Arial" w:hAnsi="Arial" w:cs="Arial"/>
          <w:color w:val="0D0D0D" w:themeColor="text1" w:themeTint="F2"/>
          <w:sz w:val="24"/>
          <w:szCs w:val="24"/>
        </w:rPr>
        <w:t xml:space="preserve">visuales, auditivos o quinestésicos.  </w:t>
      </w:r>
      <w:commentRangeEnd w:id="91"/>
      <w:r w:rsidR="00A6234A">
        <w:rPr>
          <w:rStyle w:val="Refdecomentario"/>
        </w:rPr>
        <w:commentReference w:id="91"/>
      </w:r>
    </w:p>
    <w:p w:rsidR="00D72231" w:rsidRDefault="00D72231" w:rsidP="002472F6">
      <w:pPr>
        <w:jc w:val="both"/>
        <w:rPr>
          <w:rFonts w:ascii="Arial" w:hAnsi="Arial" w:cs="Arial"/>
          <w:color w:val="0D0D0D" w:themeColor="text1" w:themeTint="F2"/>
          <w:sz w:val="24"/>
          <w:szCs w:val="24"/>
        </w:rPr>
        <w:pPrChange w:id="92" w:author="Ana Maritza Vega Jauregui" w:date="2011-10-27T20:19:00Z">
          <w:pPr>
            <w:spacing w:line="480" w:lineRule="auto"/>
            <w:jc w:val="both"/>
          </w:pPr>
        </w:pPrChange>
      </w:pPr>
      <w:r>
        <w:rPr>
          <w:rFonts w:ascii="Arial" w:hAnsi="Arial" w:cs="Arial"/>
          <w:color w:val="0D0D0D" w:themeColor="text1" w:themeTint="F2"/>
          <w:sz w:val="24"/>
          <w:szCs w:val="24"/>
        </w:rPr>
        <w:t xml:space="preserve">El alumno auditivo por medio de la escucha y la atención al tono de la voz, la rapidez, </w:t>
      </w:r>
      <w:del w:id="93" w:author="Ana Maritza Vega Jauregui" w:date="2011-10-27T20:03:00Z">
        <w:r w:rsidDel="00124134">
          <w:rPr>
            <w:rFonts w:ascii="Arial" w:hAnsi="Arial" w:cs="Arial"/>
            <w:color w:val="0D0D0D" w:themeColor="text1" w:themeTint="F2"/>
            <w:sz w:val="24"/>
            <w:szCs w:val="24"/>
          </w:rPr>
          <w:delText>fluides</w:delText>
        </w:r>
      </w:del>
      <w:ins w:id="94" w:author="Ana Maritza Vega Jauregui" w:date="2011-10-27T20:03:00Z">
        <w:r w:rsidR="00124134">
          <w:rPr>
            <w:rFonts w:ascii="Arial" w:hAnsi="Arial" w:cs="Arial"/>
            <w:color w:val="0D0D0D" w:themeColor="text1" w:themeTint="F2"/>
            <w:sz w:val="24"/>
            <w:szCs w:val="24"/>
          </w:rPr>
          <w:t>fluidez</w:t>
        </w:r>
      </w:ins>
      <w:r>
        <w:rPr>
          <w:rFonts w:ascii="Arial" w:hAnsi="Arial" w:cs="Arial"/>
          <w:color w:val="0D0D0D" w:themeColor="text1" w:themeTint="F2"/>
          <w:sz w:val="24"/>
          <w:szCs w:val="24"/>
        </w:rPr>
        <w:t xml:space="preserve"> y sentido de los que el profesor menciona le basta para crear aprendizaje. </w:t>
      </w:r>
    </w:p>
    <w:p w:rsidR="00D72231" w:rsidRDefault="00D72231" w:rsidP="002472F6">
      <w:pPr>
        <w:jc w:val="both"/>
        <w:rPr>
          <w:rFonts w:ascii="Arial" w:hAnsi="Arial" w:cs="Arial"/>
          <w:color w:val="0D0D0D" w:themeColor="text1" w:themeTint="F2"/>
          <w:sz w:val="24"/>
          <w:szCs w:val="24"/>
        </w:rPr>
        <w:pPrChange w:id="95" w:author="Ana Maritza Vega Jauregui" w:date="2011-10-27T20:19:00Z">
          <w:pPr>
            <w:spacing w:line="480" w:lineRule="auto"/>
            <w:jc w:val="both"/>
          </w:pPr>
        </w:pPrChange>
      </w:pPr>
      <w:r>
        <w:rPr>
          <w:rFonts w:ascii="Arial" w:hAnsi="Arial" w:cs="Arial"/>
          <w:color w:val="0D0D0D" w:themeColor="text1" w:themeTint="F2"/>
          <w:sz w:val="24"/>
          <w:szCs w:val="24"/>
        </w:rPr>
        <w:t>Por otra pare el alumno visual enfoca su atención en los movimientos del profesor, ejemplos visuales, dramatizaciones, gráficos, etc.</w:t>
      </w:r>
    </w:p>
    <w:p w:rsidR="00D72231" w:rsidRDefault="00D72231" w:rsidP="002472F6">
      <w:pPr>
        <w:jc w:val="both"/>
        <w:rPr>
          <w:rFonts w:ascii="Arial" w:hAnsi="Arial" w:cs="Arial"/>
          <w:color w:val="0D0D0D" w:themeColor="text1" w:themeTint="F2"/>
          <w:sz w:val="24"/>
          <w:szCs w:val="24"/>
        </w:rPr>
        <w:pPrChange w:id="96" w:author="Ana Maritza Vega Jauregui" w:date="2011-10-27T20:19:00Z">
          <w:pPr>
            <w:spacing w:line="480" w:lineRule="auto"/>
            <w:jc w:val="both"/>
          </w:pPr>
        </w:pPrChange>
      </w:pPr>
      <w:r>
        <w:rPr>
          <w:rFonts w:ascii="Arial" w:hAnsi="Arial" w:cs="Arial"/>
          <w:color w:val="0D0D0D" w:themeColor="text1" w:themeTint="F2"/>
          <w:sz w:val="24"/>
          <w:szCs w:val="24"/>
        </w:rPr>
        <w:t>El individuo quinestésico necesita de la experiencia para aprender, el tacto, el gusto, las emociones y aquello que marca lúdicamente su conocimiento.</w:t>
      </w:r>
    </w:p>
    <w:p w:rsidR="00D72231" w:rsidRDefault="00D72231" w:rsidP="002472F6">
      <w:pPr>
        <w:jc w:val="both"/>
        <w:rPr>
          <w:rFonts w:ascii="Arial" w:hAnsi="Arial" w:cs="Arial"/>
          <w:color w:val="0D0D0D" w:themeColor="text1" w:themeTint="F2"/>
          <w:sz w:val="24"/>
          <w:szCs w:val="24"/>
        </w:rPr>
        <w:pPrChange w:id="97" w:author="Ana Maritza Vega Jauregui" w:date="2011-10-27T20:19:00Z">
          <w:pPr>
            <w:spacing w:line="480" w:lineRule="auto"/>
            <w:jc w:val="both"/>
          </w:pPr>
        </w:pPrChange>
      </w:pPr>
    </w:p>
    <w:p w:rsidR="002618C3" w:rsidRDefault="008D0B08" w:rsidP="002472F6">
      <w:pPr>
        <w:jc w:val="both"/>
        <w:rPr>
          <w:rFonts w:ascii="Arial" w:hAnsi="Arial" w:cs="Arial"/>
          <w:color w:val="0D0D0D" w:themeColor="text1" w:themeTint="F2"/>
          <w:sz w:val="24"/>
          <w:szCs w:val="24"/>
        </w:rPr>
        <w:pPrChange w:id="98" w:author="Ana Maritza Vega Jauregui" w:date="2011-10-27T20:19:00Z">
          <w:pPr>
            <w:spacing w:line="480" w:lineRule="auto"/>
            <w:jc w:val="both"/>
          </w:pPr>
        </w:pPrChange>
      </w:pPr>
      <w:r>
        <w:rPr>
          <w:rFonts w:ascii="Arial" w:hAnsi="Arial" w:cs="Arial"/>
          <w:color w:val="0D0D0D" w:themeColor="text1" w:themeTint="F2"/>
          <w:sz w:val="24"/>
          <w:szCs w:val="24"/>
        </w:rPr>
        <w:t xml:space="preserve">Anteriormente se creía que entre mayor </w:t>
      </w:r>
      <w:r w:rsidR="007B131C">
        <w:rPr>
          <w:rFonts w:ascii="Arial" w:hAnsi="Arial" w:cs="Arial"/>
          <w:color w:val="0D0D0D" w:themeColor="text1" w:themeTint="F2"/>
          <w:sz w:val="24"/>
          <w:szCs w:val="24"/>
        </w:rPr>
        <w:t>número de</w:t>
      </w:r>
      <w:r>
        <w:rPr>
          <w:rFonts w:ascii="Arial" w:hAnsi="Arial" w:cs="Arial"/>
          <w:color w:val="0D0D0D" w:themeColor="text1" w:themeTint="F2"/>
          <w:sz w:val="24"/>
          <w:szCs w:val="24"/>
        </w:rPr>
        <w:t xml:space="preserve"> las actividades y la información, mayor sería </w:t>
      </w:r>
      <w:r w:rsidR="00D72231">
        <w:rPr>
          <w:rFonts w:ascii="Arial" w:hAnsi="Arial" w:cs="Arial"/>
          <w:color w:val="0D0D0D" w:themeColor="text1" w:themeTint="F2"/>
          <w:sz w:val="24"/>
          <w:szCs w:val="24"/>
        </w:rPr>
        <w:t xml:space="preserve">el conocimiento creado en el alumno, sin embargo, se ha descubierto que por el contrario de beneficiar esta meta, la estanca. </w:t>
      </w:r>
      <w:r w:rsidR="007B131C">
        <w:rPr>
          <w:rFonts w:ascii="Arial" w:hAnsi="Arial" w:cs="Arial"/>
          <w:color w:val="0D0D0D" w:themeColor="text1" w:themeTint="F2"/>
          <w:sz w:val="24"/>
          <w:szCs w:val="24"/>
        </w:rPr>
        <w:t xml:space="preserve">El proceso por el cual se elija impartir la formación es el gran responsable del aprendizaje logrado. </w:t>
      </w:r>
    </w:p>
    <w:p w:rsidR="007B131C" w:rsidRDefault="007B131C" w:rsidP="002472F6">
      <w:pPr>
        <w:jc w:val="both"/>
        <w:rPr>
          <w:rFonts w:ascii="Arial" w:hAnsi="Arial" w:cs="Arial"/>
          <w:color w:val="0D0D0D" w:themeColor="text1" w:themeTint="F2"/>
          <w:sz w:val="24"/>
          <w:szCs w:val="24"/>
        </w:rPr>
        <w:pPrChange w:id="99" w:author="Ana Maritza Vega Jauregui" w:date="2011-10-27T20:19:00Z">
          <w:pPr>
            <w:spacing w:line="480" w:lineRule="auto"/>
            <w:jc w:val="both"/>
          </w:pPr>
        </w:pPrChange>
      </w:pPr>
      <w:r>
        <w:rPr>
          <w:rFonts w:ascii="Arial" w:hAnsi="Arial" w:cs="Arial"/>
          <w:color w:val="0D0D0D" w:themeColor="text1" w:themeTint="F2"/>
          <w:sz w:val="24"/>
          <w:szCs w:val="24"/>
        </w:rPr>
        <w:t xml:space="preserve">El </w:t>
      </w:r>
      <w:r w:rsidR="005A4DC8">
        <w:rPr>
          <w:rFonts w:ascii="Arial" w:hAnsi="Arial" w:cs="Arial"/>
          <w:color w:val="0D0D0D" w:themeColor="text1" w:themeTint="F2"/>
          <w:sz w:val="24"/>
          <w:szCs w:val="24"/>
        </w:rPr>
        <w:t xml:space="preserve">psicólogo educativo </w:t>
      </w:r>
      <w:commentRangeStart w:id="100"/>
      <w:r w:rsidR="005A4DC8">
        <w:rPr>
          <w:rFonts w:ascii="Arial" w:hAnsi="Arial" w:cs="Arial"/>
          <w:color w:val="0D0D0D" w:themeColor="text1" w:themeTint="F2"/>
          <w:sz w:val="24"/>
          <w:szCs w:val="24"/>
        </w:rPr>
        <w:t xml:space="preserve">crea actividades </w:t>
      </w:r>
      <w:commentRangeEnd w:id="100"/>
      <w:r w:rsidR="00A6234A">
        <w:rPr>
          <w:rStyle w:val="Refdecomentario"/>
        </w:rPr>
        <w:commentReference w:id="100"/>
      </w:r>
      <w:r w:rsidR="005A4DC8">
        <w:rPr>
          <w:rFonts w:ascii="Arial" w:hAnsi="Arial" w:cs="Arial"/>
          <w:color w:val="0D0D0D" w:themeColor="text1" w:themeTint="F2"/>
          <w:sz w:val="24"/>
          <w:szCs w:val="24"/>
        </w:rPr>
        <w:t xml:space="preserve">que permitan que el tema asignado sea significativo en la clase, es decir, lograr que el alumno al salir del aula manifieste a largo plazo lo aprendido, facilitando la recuperación de la información en un futuro. Esto </w:t>
      </w:r>
      <w:r w:rsidR="005A4DC8">
        <w:rPr>
          <w:rFonts w:ascii="Arial" w:hAnsi="Arial" w:cs="Arial"/>
          <w:color w:val="0D0D0D" w:themeColor="text1" w:themeTint="F2"/>
          <w:sz w:val="24"/>
          <w:szCs w:val="24"/>
        </w:rPr>
        <w:lastRenderedPageBreak/>
        <w:t xml:space="preserve">es fácil de identificar en clases que el alumno sale en blanco, coloquialmente dicho, es decir no tiene un antes y después de la clase, las ideas que en algún momento pasado se pudo haber creado del tema tratado, siguen siendo las mismas, no se le agrego nada nuevo ni se </w:t>
      </w:r>
      <w:del w:id="101" w:author="Ana Maritza Vega Jauregui" w:date="2011-10-27T20:04:00Z">
        <w:r w:rsidR="005A4DC8" w:rsidDel="00A6234A">
          <w:rPr>
            <w:rFonts w:ascii="Arial" w:hAnsi="Arial" w:cs="Arial"/>
            <w:color w:val="0D0D0D" w:themeColor="text1" w:themeTint="F2"/>
            <w:sz w:val="24"/>
            <w:szCs w:val="24"/>
          </w:rPr>
          <w:delText>modifico</w:delText>
        </w:r>
      </w:del>
      <w:ins w:id="102" w:author="Ana Maritza Vega Jauregui" w:date="2011-10-27T20:04:00Z">
        <w:r w:rsidR="00A6234A">
          <w:rPr>
            <w:rFonts w:ascii="Arial" w:hAnsi="Arial" w:cs="Arial"/>
            <w:color w:val="0D0D0D" w:themeColor="text1" w:themeTint="F2"/>
            <w:sz w:val="24"/>
            <w:szCs w:val="24"/>
          </w:rPr>
          <w:t>modificó</w:t>
        </w:r>
      </w:ins>
      <w:r w:rsidR="005A4DC8">
        <w:rPr>
          <w:rFonts w:ascii="Arial" w:hAnsi="Arial" w:cs="Arial"/>
          <w:color w:val="0D0D0D" w:themeColor="text1" w:themeTint="F2"/>
          <w:sz w:val="24"/>
          <w:szCs w:val="24"/>
        </w:rPr>
        <w:t xml:space="preserve"> alguna estructura de este esquema.</w:t>
      </w:r>
    </w:p>
    <w:p w:rsidR="007B131C" w:rsidRDefault="007B131C" w:rsidP="002472F6">
      <w:pPr>
        <w:jc w:val="both"/>
        <w:rPr>
          <w:rFonts w:ascii="Arial" w:hAnsi="Arial" w:cs="Arial"/>
          <w:color w:val="0D0D0D" w:themeColor="text1" w:themeTint="F2"/>
          <w:sz w:val="24"/>
          <w:szCs w:val="24"/>
        </w:rPr>
        <w:pPrChange w:id="103" w:author="Ana Maritza Vega Jauregui" w:date="2011-10-27T20:19:00Z">
          <w:pPr>
            <w:spacing w:line="480" w:lineRule="auto"/>
            <w:jc w:val="both"/>
          </w:pPr>
        </w:pPrChange>
      </w:pPr>
    </w:p>
    <w:p w:rsidR="005A4DC8" w:rsidRDefault="005A4DC8" w:rsidP="002472F6">
      <w:pPr>
        <w:jc w:val="both"/>
        <w:rPr>
          <w:rFonts w:ascii="Arial" w:hAnsi="Arial" w:cs="Arial"/>
          <w:color w:val="0D0D0D" w:themeColor="text1" w:themeTint="F2"/>
          <w:sz w:val="24"/>
          <w:szCs w:val="24"/>
        </w:rPr>
        <w:pPrChange w:id="104" w:author="Ana Maritza Vega Jauregui" w:date="2011-10-27T20:19:00Z">
          <w:pPr>
            <w:spacing w:line="480" w:lineRule="auto"/>
            <w:jc w:val="both"/>
          </w:pPr>
        </w:pPrChange>
      </w:pPr>
      <w:r>
        <w:rPr>
          <w:rFonts w:ascii="Arial" w:hAnsi="Arial" w:cs="Arial"/>
          <w:color w:val="0D0D0D" w:themeColor="text1" w:themeTint="F2"/>
          <w:sz w:val="24"/>
          <w:szCs w:val="24"/>
        </w:rPr>
        <w:t xml:space="preserve">Al referirme al método utilizado en el aula también influye el enfoque adquirido por el profesor como el mejor método para la enseñanza, es decir, en un enfoque socio-cultural, psicogenético o cognitivo, hablamos de que el alumno, y mas en grados universitarios necesita crear un aprendizaje propio, el alumno es activo, es decir, el papel del profesor en esos modelos educativos, generalizando, consta de proporcionar </w:t>
      </w:r>
    </w:p>
    <w:p w:rsidR="005A4DC8" w:rsidRDefault="005A4DC8" w:rsidP="002472F6">
      <w:pPr>
        <w:jc w:val="both"/>
        <w:rPr>
          <w:rFonts w:ascii="Arial" w:hAnsi="Arial" w:cs="Arial"/>
          <w:color w:val="0D0D0D" w:themeColor="text1" w:themeTint="F2"/>
          <w:sz w:val="24"/>
          <w:szCs w:val="24"/>
        </w:rPr>
        <w:pPrChange w:id="105" w:author="Ana Maritza Vega Jauregui" w:date="2011-10-27T20:19:00Z">
          <w:pPr>
            <w:spacing w:line="480" w:lineRule="auto"/>
            <w:jc w:val="both"/>
          </w:pPr>
        </w:pPrChange>
      </w:pPr>
      <w:r>
        <w:rPr>
          <w:rFonts w:ascii="Arial" w:hAnsi="Arial" w:cs="Arial"/>
          <w:color w:val="0D0D0D" w:themeColor="text1" w:themeTint="F2"/>
          <w:sz w:val="24"/>
          <w:szCs w:val="24"/>
        </w:rPr>
        <w:t xml:space="preserve">al alumno las herramientas para llegar al conocimiento, las estrategias y planes que pueden ser utilizados por el </w:t>
      </w:r>
      <w:ins w:id="106" w:author="Ana Maritza Vega Jauregui" w:date="2011-10-27T20:06:00Z">
        <w:r w:rsidR="00A6234A">
          <w:rPr>
            <w:rFonts w:ascii="Arial" w:hAnsi="Arial" w:cs="Arial"/>
            <w:color w:val="0D0D0D" w:themeColor="text1" w:themeTint="F2"/>
            <w:sz w:val="24"/>
            <w:szCs w:val="24"/>
          </w:rPr>
          <w:t xml:space="preserve"> él ¿</w:t>
        </w:r>
      </w:ins>
      <w:r>
        <w:rPr>
          <w:rFonts w:ascii="Arial" w:hAnsi="Arial" w:cs="Arial"/>
          <w:color w:val="0D0D0D" w:themeColor="text1" w:themeTint="F2"/>
          <w:sz w:val="24"/>
          <w:szCs w:val="24"/>
        </w:rPr>
        <w:t>para desarrollo del mismo, creado un ser independiente, dejando al profesor como guía de enseñanza y facilitador e impulsador en el momento que los alumnos encuentren un obstáculo que no han logrado por sí mismos resolver adecuadamente.</w:t>
      </w:r>
    </w:p>
    <w:p w:rsidR="005A4DC8" w:rsidRDefault="009A70C4" w:rsidP="002472F6">
      <w:pPr>
        <w:jc w:val="both"/>
        <w:rPr>
          <w:rFonts w:ascii="Arial" w:hAnsi="Arial" w:cs="Arial"/>
          <w:color w:val="0D0D0D" w:themeColor="text1" w:themeTint="F2"/>
          <w:sz w:val="24"/>
          <w:szCs w:val="24"/>
        </w:rPr>
        <w:pPrChange w:id="107" w:author="Ana Maritza Vega Jauregui" w:date="2011-10-27T20:19:00Z">
          <w:pPr>
            <w:spacing w:line="480" w:lineRule="auto"/>
            <w:jc w:val="both"/>
          </w:pPr>
        </w:pPrChange>
      </w:pPr>
      <w:r>
        <w:rPr>
          <w:rFonts w:ascii="Arial" w:hAnsi="Arial" w:cs="Arial"/>
          <w:color w:val="0D0D0D" w:themeColor="text1" w:themeTint="F2"/>
          <w:sz w:val="24"/>
          <w:szCs w:val="24"/>
        </w:rPr>
        <w:t>Algunas de las herramientas que el profesor puede brindar a su alumno es la clasificación y orden esquematizado de la información. Mapas, cuadros comparativos, esquemas, mapas mentales, cuadros conceptuales, etc.</w:t>
      </w:r>
    </w:p>
    <w:p w:rsidR="009A70C4" w:rsidRDefault="009A70C4" w:rsidP="002472F6">
      <w:pPr>
        <w:jc w:val="both"/>
        <w:rPr>
          <w:rFonts w:ascii="Arial" w:hAnsi="Arial" w:cs="Arial"/>
          <w:color w:val="0D0D0D" w:themeColor="text1" w:themeTint="F2"/>
          <w:sz w:val="24"/>
          <w:szCs w:val="24"/>
        </w:rPr>
        <w:pPrChange w:id="108" w:author="Ana Maritza Vega Jauregui" w:date="2011-10-27T20:19:00Z">
          <w:pPr>
            <w:spacing w:line="480" w:lineRule="auto"/>
            <w:jc w:val="both"/>
          </w:pPr>
        </w:pPrChange>
      </w:pPr>
    </w:p>
    <w:p w:rsidR="009A70C4" w:rsidRDefault="009A70C4" w:rsidP="002472F6">
      <w:pPr>
        <w:jc w:val="both"/>
        <w:rPr>
          <w:rFonts w:ascii="Arial" w:hAnsi="Arial" w:cs="Arial"/>
          <w:color w:val="0D0D0D" w:themeColor="text1" w:themeTint="F2"/>
          <w:sz w:val="24"/>
          <w:szCs w:val="24"/>
        </w:rPr>
        <w:pPrChange w:id="109"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10"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11"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12"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13"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14"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15"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16"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17"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18"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19"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20"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21"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22"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23"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24"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25"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26"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27"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28"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29"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30"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31"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32"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33"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34"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35"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36"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37"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38"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39"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40"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41"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42"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43"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44"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45" w:author="Ana Maritza Vega Jauregui" w:date="2011-10-27T20:19:00Z">
          <w:pPr>
            <w:spacing w:line="480" w:lineRule="auto"/>
            <w:jc w:val="both"/>
          </w:pPr>
        </w:pPrChange>
      </w:pPr>
    </w:p>
    <w:p w:rsidR="0073505B" w:rsidRDefault="0073505B" w:rsidP="002472F6">
      <w:pPr>
        <w:jc w:val="both"/>
        <w:rPr>
          <w:rFonts w:ascii="Arial" w:hAnsi="Arial" w:cs="Arial"/>
          <w:b/>
          <w:color w:val="0D0D0D" w:themeColor="text1" w:themeTint="F2"/>
          <w:sz w:val="24"/>
          <w:szCs w:val="24"/>
        </w:rPr>
        <w:pPrChange w:id="146" w:author="Ana Maritza Vega Jauregui" w:date="2011-10-27T20:19:00Z">
          <w:pPr>
            <w:spacing w:line="480" w:lineRule="auto"/>
            <w:jc w:val="both"/>
          </w:pPr>
        </w:pPrChange>
      </w:pPr>
      <w:r>
        <w:rPr>
          <w:rFonts w:ascii="Arial" w:hAnsi="Arial" w:cs="Arial"/>
          <w:b/>
          <w:color w:val="0D0D0D" w:themeColor="text1" w:themeTint="F2"/>
          <w:sz w:val="24"/>
          <w:szCs w:val="24"/>
        </w:rPr>
        <w:t>TEMA 2</w:t>
      </w:r>
    </w:p>
    <w:p w:rsidR="0073505B" w:rsidRDefault="0073505B" w:rsidP="002472F6">
      <w:pPr>
        <w:jc w:val="both"/>
        <w:rPr>
          <w:rFonts w:ascii="Arial" w:hAnsi="Arial" w:cs="Arial"/>
          <w:b/>
          <w:color w:val="0D0D0D" w:themeColor="text1" w:themeTint="F2"/>
          <w:sz w:val="24"/>
          <w:szCs w:val="24"/>
        </w:rPr>
        <w:pPrChange w:id="147" w:author="Ana Maritza Vega Jauregui" w:date="2011-10-27T20:19:00Z">
          <w:pPr>
            <w:spacing w:line="480" w:lineRule="auto"/>
            <w:jc w:val="both"/>
          </w:pPr>
        </w:pPrChange>
      </w:pPr>
      <w:r>
        <w:rPr>
          <w:rFonts w:ascii="Arial" w:hAnsi="Arial" w:cs="Arial"/>
          <w:b/>
          <w:color w:val="0D0D0D" w:themeColor="text1" w:themeTint="F2"/>
          <w:sz w:val="24"/>
          <w:szCs w:val="24"/>
        </w:rPr>
        <w:t>FACTORES SOCIALES, EMOCIONALES Y ACADEMICOS QUE INFLUYEN EN EL MÉTODO DE ENSEÑANZA DEL PROFESOR Y APRENDIZAJE DEL ALUMNO</w:t>
      </w:r>
    </w:p>
    <w:p w:rsidR="0073505B" w:rsidRDefault="0073505B" w:rsidP="002472F6">
      <w:pPr>
        <w:jc w:val="both"/>
        <w:rPr>
          <w:rFonts w:ascii="Arial" w:hAnsi="Arial" w:cs="Arial"/>
          <w:b/>
          <w:color w:val="0D0D0D" w:themeColor="text1" w:themeTint="F2"/>
          <w:sz w:val="24"/>
          <w:szCs w:val="24"/>
        </w:rPr>
        <w:pPrChange w:id="148" w:author="Ana Maritza Vega Jauregui" w:date="2011-10-27T20:19:00Z">
          <w:pPr>
            <w:spacing w:line="480" w:lineRule="auto"/>
            <w:jc w:val="both"/>
          </w:pPr>
        </w:pPrChange>
      </w:pPr>
    </w:p>
    <w:p w:rsidR="0073505B" w:rsidRDefault="0073505B" w:rsidP="002472F6">
      <w:pPr>
        <w:jc w:val="both"/>
        <w:rPr>
          <w:rFonts w:ascii="Arial" w:hAnsi="Arial" w:cs="Arial"/>
          <w:color w:val="0D0D0D" w:themeColor="text1" w:themeTint="F2"/>
          <w:sz w:val="24"/>
          <w:szCs w:val="24"/>
        </w:rPr>
        <w:pPrChange w:id="149" w:author="Ana Maritza Vega Jauregui" w:date="2011-10-27T20:19:00Z">
          <w:pPr>
            <w:spacing w:line="480" w:lineRule="auto"/>
            <w:jc w:val="both"/>
          </w:pPr>
        </w:pPrChange>
      </w:pPr>
      <w:r>
        <w:rPr>
          <w:rFonts w:ascii="Arial" w:hAnsi="Arial" w:cs="Arial"/>
          <w:color w:val="0D0D0D" w:themeColor="text1" w:themeTint="F2"/>
          <w:sz w:val="24"/>
          <w:szCs w:val="24"/>
        </w:rPr>
        <w:tab/>
        <w:t xml:space="preserve">Es de gran relevancia </w:t>
      </w:r>
      <w:commentRangeStart w:id="150"/>
      <w:r>
        <w:rPr>
          <w:rFonts w:ascii="Arial" w:hAnsi="Arial" w:cs="Arial"/>
          <w:color w:val="0D0D0D" w:themeColor="text1" w:themeTint="F2"/>
          <w:sz w:val="24"/>
          <w:szCs w:val="24"/>
        </w:rPr>
        <w:t xml:space="preserve">mantener la idea en el profesor </w:t>
      </w:r>
      <w:commentRangeEnd w:id="150"/>
      <w:r w:rsidR="00A6234A">
        <w:rPr>
          <w:rStyle w:val="Refdecomentario"/>
        </w:rPr>
        <w:commentReference w:id="150"/>
      </w:r>
      <w:r>
        <w:rPr>
          <w:rFonts w:ascii="Arial" w:hAnsi="Arial" w:cs="Arial"/>
          <w:color w:val="0D0D0D" w:themeColor="text1" w:themeTint="F2"/>
          <w:sz w:val="24"/>
          <w:szCs w:val="24"/>
        </w:rPr>
        <w:t>de que todos sus alumnos, sin excepción alguna, afrontan diariamente obstáculos en su aprendizaje</w:t>
      </w:r>
      <w:r w:rsidR="006E67C8">
        <w:rPr>
          <w:rFonts w:ascii="Arial" w:hAnsi="Arial" w:cs="Arial"/>
          <w:color w:val="0D0D0D" w:themeColor="text1" w:themeTint="F2"/>
          <w:sz w:val="24"/>
          <w:szCs w:val="24"/>
        </w:rPr>
        <w:t>. Sin justificar el bajo desempeño en todos ellos</w:t>
      </w:r>
      <w:r w:rsidR="00940980">
        <w:rPr>
          <w:rFonts w:ascii="Arial" w:hAnsi="Arial" w:cs="Arial"/>
          <w:color w:val="0D0D0D" w:themeColor="text1" w:themeTint="F2"/>
          <w:sz w:val="24"/>
          <w:szCs w:val="24"/>
        </w:rPr>
        <w:t>,</w:t>
      </w:r>
      <w:r w:rsidR="006E67C8">
        <w:rPr>
          <w:rFonts w:ascii="Arial" w:hAnsi="Arial" w:cs="Arial"/>
          <w:color w:val="0D0D0D" w:themeColor="text1" w:themeTint="F2"/>
          <w:sz w:val="24"/>
          <w:szCs w:val="24"/>
        </w:rPr>
        <w:t xml:space="preserve"> pero como factor importante a </w:t>
      </w:r>
      <w:r w:rsidR="00940980">
        <w:rPr>
          <w:rFonts w:ascii="Arial" w:hAnsi="Arial" w:cs="Arial"/>
          <w:color w:val="0D0D0D" w:themeColor="text1" w:themeTint="F2"/>
          <w:sz w:val="24"/>
          <w:szCs w:val="24"/>
        </w:rPr>
        <w:t>considerar por parte del profesor.</w:t>
      </w:r>
    </w:p>
    <w:p w:rsidR="00940980" w:rsidRDefault="00940980" w:rsidP="002472F6">
      <w:pPr>
        <w:jc w:val="both"/>
        <w:rPr>
          <w:rFonts w:ascii="Arial" w:hAnsi="Arial" w:cs="Arial"/>
          <w:color w:val="0D0D0D" w:themeColor="text1" w:themeTint="F2"/>
          <w:sz w:val="24"/>
          <w:szCs w:val="24"/>
        </w:rPr>
        <w:pPrChange w:id="151" w:author="Ana Maritza Vega Jauregui" w:date="2011-10-27T20:19:00Z">
          <w:pPr>
            <w:spacing w:line="480" w:lineRule="auto"/>
            <w:jc w:val="both"/>
          </w:pPr>
        </w:pPrChange>
      </w:pPr>
      <w:commentRangeStart w:id="152"/>
      <w:r>
        <w:rPr>
          <w:rFonts w:ascii="Arial" w:hAnsi="Arial" w:cs="Arial"/>
          <w:color w:val="0D0D0D" w:themeColor="text1" w:themeTint="F2"/>
          <w:sz w:val="24"/>
          <w:szCs w:val="24"/>
        </w:rPr>
        <w:t>En alguna ocasión tuve que afrontar una situación similar, llegando a clases un sábado por la mañana después de haber sufrido una pérdida en la noche anterior a la clase, me percate de que no era suficiente el hecho de haber logrado acudir a la clase, el estado de ánimo en el que me encontraba no favorecía en nada mi aprendizaje. A pesar de que estaba presente en la clase, mi pensamiento se distraía en cualquier momento que descuidaba mi atención de ella. Esa clase no llego a ser significativa para mi, mas que en el aspecto de que la primera impresión que tuve de ese profesor, estando yo en esa situación, dejo marcado mi concepto acerca de él y su poca disponibilidad de sentir un poco de empatía hacia mi pérdida.</w:t>
      </w:r>
      <w:commentRangeEnd w:id="152"/>
      <w:r w:rsidR="00A6234A">
        <w:rPr>
          <w:rStyle w:val="Refdecomentario"/>
        </w:rPr>
        <w:commentReference w:id="152"/>
      </w:r>
    </w:p>
    <w:p w:rsidR="00894FBF" w:rsidRDefault="00894FBF" w:rsidP="002472F6">
      <w:pPr>
        <w:jc w:val="both"/>
        <w:rPr>
          <w:rFonts w:ascii="Arial" w:hAnsi="Arial" w:cs="Arial"/>
          <w:color w:val="0D0D0D" w:themeColor="text1" w:themeTint="F2"/>
          <w:sz w:val="24"/>
          <w:szCs w:val="24"/>
        </w:rPr>
        <w:pPrChange w:id="153" w:author="Ana Maritza Vega Jauregui" w:date="2011-10-27T20:19:00Z">
          <w:pPr>
            <w:spacing w:line="480" w:lineRule="auto"/>
            <w:jc w:val="both"/>
          </w:pPr>
        </w:pPrChange>
      </w:pPr>
    </w:p>
    <w:p w:rsidR="00894FBF" w:rsidRPr="00940980" w:rsidRDefault="00894FBF" w:rsidP="002472F6">
      <w:pPr>
        <w:jc w:val="both"/>
        <w:rPr>
          <w:rFonts w:ascii="Arial" w:hAnsi="Arial" w:cs="Arial"/>
          <w:color w:val="0D0D0D" w:themeColor="text1" w:themeTint="F2"/>
          <w:sz w:val="24"/>
          <w:szCs w:val="24"/>
        </w:rPr>
        <w:pPrChange w:id="154" w:author="Ana Maritza Vega Jauregui" w:date="2011-10-27T20:19:00Z">
          <w:pPr>
            <w:spacing w:line="480" w:lineRule="auto"/>
            <w:jc w:val="both"/>
          </w:pPr>
        </w:pPrChange>
      </w:pPr>
      <w:r>
        <w:rPr>
          <w:rFonts w:ascii="Arial" w:hAnsi="Arial" w:cs="Arial"/>
          <w:color w:val="0D0D0D" w:themeColor="text1" w:themeTint="F2"/>
          <w:sz w:val="24"/>
          <w:szCs w:val="24"/>
        </w:rPr>
        <w:t>La fuerza que impulsa al individuo a realizar y mantener una conducta se le llama motivación, los objetivos que cada persona, profesor o alumno desea alcanzar, se muestra en la forma de expresar la necesidad de realizar una actividad como el aprendizaje o la enseñanza.</w:t>
      </w:r>
    </w:p>
    <w:p w:rsidR="00894FBF" w:rsidRDefault="00894FBF" w:rsidP="002472F6">
      <w:pPr>
        <w:jc w:val="both"/>
        <w:rPr>
          <w:rFonts w:ascii="Arial" w:hAnsi="Arial" w:cs="Arial"/>
          <w:color w:val="0D0D0D" w:themeColor="text1" w:themeTint="F2"/>
          <w:sz w:val="24"/>
          <w:szCs w:val="24"/>
        </w:rPr>
        <w:pPrChange w:id="155" w:author="Ana Maritza Vega Jauregui" w:date="2011-10-27T20:19:00Z">
          <w:pPr>
            <w:spacing w:line="480" w:lineRule="auto"/>
            <w:jc w:val="both"/>
          </w:pPr>
        </w:pPrChange>
      </w:pPr>
    </w:p>
    <w:p w:rsidR="00940980" w:rsidRDefault="00940980" w:rsidP="002472F6">
      <w:pPr>
        <w:jc w:val="both"/>
        <w:rPr>
          <w:rFonts w:ascii="Arial" w:hAnsi="Arial" w:cs="Arial"/>
          <w:color w:val="0D0D0D" w:themeColor="text1" w:themeTint="F2"/>
          <w:sz w:val="24"/>
          <w:szCs w:val="24"/>
        </w:rPr>
        <w:pPrChange w:id="156" w:author="Ana Maritza Vega Jauregui" w:date="2011-10-27T20:19:00Z">
          <w:pPr>
            <w:spacing w:line="480" w:lineRule="auto"/>
            <w:jc w:val="both"/>
          </w:pPr>
        </w:pPrChange>
      </w:pPr>
      <w:r>
        <w:rPr>
          <w:rFonts w:ascii="Arial" w:hAnsi="Arial" w:cs="Arial"/>
          <w:color w:val="0D0D0D" w:themeColor="text1" w:themeTint="F2"/>
          <w:sz w:val="24"/>
          <w:szCs w:val="24"/>
        </w:rPr>
        <w:t xml:space="preserve">Esta experiencia servirá de guía introductoria en este tema, tomando en cuenta que cada alumno tiene objetivos distintos en la práctica del aprendizaje. Las metas se desvían con facilidad. Al igual que los alumnos, él profesor puede tener diferentes justificaciones del por qué se encuentra en el aula enseñando, en lugar de poner en </w:t>
      </w:r>
      <w:del w:id="157" w:author="Ana Maritza Vega Jauregui" w:date="2011-10-27T20:09:00Z">
        <w:r w:rsidDel="00A6234A">
          <w:rPr>
            <w:rFonts w:ascii="Arial" w:hAnsi="Arial" w:cs="Arial"/>
            <w:color w:val="0D0D0D" w:themeColor="text1" w:themeTint="F2"/>
            <w:sz w:val="24"/>
            <w:szCs w:val="24"/>
          </w:rPr>
          <w:delText>practica</w:delText>
        </w:r>
      </w:del>
      <w:ins w:id="158" w:author="Ana Maritza Vega Jauregui" w:date="2011-10-27T20:09:00Z">
        <w:r w:rsidR="00A6234A">
          <w:rPr>
            <w:rFonts w:ascii="Arial" w:hAnsi="Arial" w:cs="Arial"/>
            <w:color w:val="0D0D0D" w:themeColor="text1" w:themeTint="F2"/>
            <w:sz w:val="24"/>
            <w:szCs w:val="24"/>
          </w:rPr>
          <w:t>práctica</w:t>
        </w:r>
      </w:ins>
      <w:r>
        <w:rPr>
          <w:rFonts w:ascii="Arial" w:hAnsi="Arial" w:cs="Arial"/>
          <w:color w:val="0D0D0D" w:themeColor="text1" w:themeTint="F2"/>
          <w:sz w:val="24"/>
          <w:szCs w:val="24"/>
        </w:rPr>
        <w:t xml:space="preserve"> sus conocimientos.</w:t>
      </w:r>
    </w:p>
    <w:p w:rsidR="00894FBF" w:rsidRDefault="00940980" w:rsidP="002472F6">
      <w:pPr>
        <w:jc w:val="both"/>
        <w:rPr>
          <w:rFonts w:ascii="Arial" w:hAnsi="Arial" w:cs="Arial"/>
          <w:color w:val="0D0D0D" w:themeColor="text1" w:themeTint="F2"/>
          <w:sz w:val="24"/>
          <w:szCs w:val="24"/>
        </w:rPr>
        <w:pPrChange w:id="159" w:author="Ana Maritza Vega Jauregui" w:date="2011-10-27T20:19:00Z">
          <w:pPr>
            <w:spacing w:line="480" w:lineRule="auto"/>
            <w:jc w:val="both"/>
          </w:pPr>
        </w:pPrChange>
      </w:pPr>
      <w:commentRangeStart w:id="160"/>
      <w:r>
        <w:rPr>
          <w:rFonts w:ascii="Arial" w:hAnsi="Arial" w:cs="Arial"/>
          <w:color w:val="0D0D0D" w:themeColor="text1" w:themeTint="F2"/>
          <w:sz w:val="24"/>
          <w:szCs w:val="24"/>
        </w:rPr>
        <w:t xml:space="preserve">En el contexto universitario que se esta tratando, la enseñanza tiene como principal meta el desarrollar los conocimientos aprendidos en un ejercicio laboral, en pocas palabras, </w:t>
      </w:r>
      <w:r w:rsidR="00894FBF">
        <w:rPr>
          <w:rFonts w:ascii="Arial" w:hAnsi="Arial" w:cs="Arial"/>
          <w:color w:val="0D0D0D" w:themeColor="text1" w:themeTint="F2"/>
          <w:sz w:val="24"/>
          <w:szCs w:val="24"/>
        </w:rPr>
        <w:t>por medio de la productividad generar ingresos monetarios. Los profesores en pocas ocasiones deciden ser profesores por iniciativa propia o meta fijada con tiempo de anticipación.</w:t>
      </w:r>
      <w:commentRangeEnd w:id="160"/>
      <w:r w:rsidR="00A6234A">
        <w:rPr>
          <w:rStyle w:val="Refdecomentario"/>
        </w:rPr>
        <w:commentReference w:id="160"/>
      </w:r>
    </w:p>
    <w:p w:rsidR="00894FBF" w:rsidRDefault="00894FBF" w:rsidP="002472F6">
      <w:pPr>
        <w:jc w:val="both"/>
        <w:rPr>
          <w:rFonts w:ascii="Arial" w:hAnsi="Arial" w:cs="Arial"/>
          <w:color w:val="0D0D0D" w:themeColor="text1" w:themeTint="F2"/>
          <w:sz w:val="24"/>
          <w:szCs w:val="24"/>
        </w:rPr>
        <w:pPrChange w:id="161" w:author="Ana Maritza Vega Jauregui" w:date="2011-10-27T20:19:00Z">
          <w:pPr>
            <w:spacing w:line="480" w:lineRule="auto"/>
            <w:jc w:val="both"/>
          </w:pPr>
        </w:pPrChange>
      </w:pPr>
    </w:p>
    <w:p w:rsidR="00894FBF" w:rsidRDefault="00894FBF" w:rsidP="002472F6">
      <w:pPr>
        <w:jc w:val="both"/>
        <w:rPr>
          <w:rFonts w:ascii="Arial" w:hAnsi="Arial" w:cs="Arial"/>
          <w:color w:val="0D0D0D" w:themeColor="text1" w:themeTint="F2"/>
          <w:sz w:val="24"/>
          <w:szCs w:val="24"/>
        </w:rPr>
        <w:pPrChange w:id="162" w:author="Ana Maritza Vega Jauregui" w:date="2011-10-27T20:19:00Z">
          <w:pPr>
            <w:spacing w:line="480" w:lineRule="auto"/>
            <w:jc w:val="both"/>
          </w:pPr>
        </w:pPrChange>
      </w:pPr>
      <w:r>
        <w:rPr>
          <w:rFonts w:ascii="Arial" w:hAnsi="Arial" w:cs="Arial"/>
          <w:color w:val="0D0D0D" w:themeColor="text1" w:themeTint="F2"/>
          <w:sz w:val="24"/>
          <w:szCs w:val="24"/>
        </w:rPr>
        <w:t xml:space="preserve">A pesar de ellos existen otros factores que influyen en la enseñanza </w:t>
      </w:r>
      <w:del w:id="163" w:author="Ana Maritza Vega Jauregui" w:date="2011-10-27T20:11:00Z">
        <w:r w:rsidDel="00A6234A">
          <w:rPr>
            <w:rFonts w:ascii="Arial" w:hAnsi="Arial" w:cs="Arial"/>
            <w:color w:val="0D0D0D" w:themeColor="text1" w:themeTint="F2"/>
            <w:sz w:val="24"/>
            <w:szCs w:val="24"/>
          </w:rPr>
          <w:delText>a demás</w:delText>
        </w:r>
      </w:del>
      <w:ins w:id="164" w:author="Ana Maritza Vega Jauregui" w:date="2011-10-27T20:11:00Z">
        <w:r w:rsidR="00A6234A">
          <w:rPr>
            <w:rFonts w:ascii="Arial" w:hAnsi="Arial" w:cs="Arial"/>
            <w:color w:val="0D0D0D" w:themeColor="text1" w:themeTint="F2"/>
            <w:sz w:val="24"/>
            <w:szCs w:val="24"/>
          </w:rPr>
          <w:t>además</w:t>
        </w:r>
      </w:ins>
      <w:r>
        <w:rPr>
          <w:rFonts w:ascii="Arial" w:hAnsi="Arial" w:cs="Arial"/>
          <w:color w:val="0D0D0D" w:themeColor="text1" w:themeTint="F2"/>
          <w:sz w:val="24"/>
          <w:szCs w:val="24"/>
        </w:rPr>
        <w:t xml:space="preserve"> de las metas y las emociones.</w:t>
      </w:r>
    </w:p>
    <w:p w:rsidR="00894FBF" w:rsidRDefault="00894FBF" w:rsidP="002472F6">
      <w:pPr>
        <w:jc w:val="both"/>
        <w:rPr>
          <w:rFonts w:ascii="Arial" w:hAnsi="Arial" w:cs="Arial"/>
          <w:color w:val="0D0D0D" w:themeColor="text1" w:themeTint="F2"/>
          <w:sz w:val="24"/>
          <w:szCs w:val="24"/>
        </w:rPr>
        <w:pPrChange w:id="165" w:author="Ana Maritza Vega Jauregui" w:date="2011-10-27T20:19:00Z">
          <w:pPr>
            <w:spacing w:line="480" w:lineRule="auto"/>
            <w:jc w:val="both"/>
          </w:pPr>
        </w:pPrChange>
      </w:pPr>
      <w:r>
        <w:rPr>
          <w:rFonts w:ascii="Arial" w:hAnsi="Arial" w:cs="Arial"/>
          <w:color w:val="0D0D0D" w:themeColor="text1" w:themeTint="F2"/>
          <w:sz w:val="24"/>
          <w:szCs w:val="24"/>
        </w:rPr>
        <w:lastRenderedPageBreak/>
        <w:t xml:space="preserve">El sujeto es capaz de desarrollar interés en el aprendizaje debido a la necesidad de reconocimiento, ya sea de padres, profesores o los mismos alumnos. Los valores personales que motivan al individuo no son mas que de integración social. El simple hecho de permanecer a un grupo complementa las necesidades el sujeto. Es una especie de ansiedad social. </w:t>
      </w:r>
    </w:p>
    <w:p w:rsidR="0073505B" w:rsidRPr="0073505B" w:rsidRDefault="0073505B" w:rsidP="002472F6">
      <w:pPr>
        <w:jc w:val="both"/>
        <w:rPr>
          <w:rFonts w:ascii="Arial" w:hAnsi="Arial" w:cs="Arial"/>
          <w:b/>
          <w:color w:val="0D0D0D" w:themeColor="text1" w:themeTint="F2"/>
          <w:sz w:val="24"/>
          <w:szCs w:val="24"/>
        </w:rPr>
        <w:pPrChange w:id="166" w:author="Ana Maritza Vega Jauregui" w:date="2011-10-27T20:19:00Z">
          <w:pPr>
            <w:spacing w:line="480" w:lineRule="auto"/>
            <w:jc w:val="both"/>
          </w:pPr>
        </w:pPrChange>
      </w:pPr>
    </w:p>
    <w:p w:rsidR="009A70C4" w:rsidRDefault="00894FBF" w:rsidP="002472F6">
      <w:pPr>
        <w:jc w:val="both"/>
        <w:rPr>
          <w:rFonts w:ascii="Arial" w:hAnsi="Arial" w:cs="Arial"/>
          <w:color w:val="0D0D0D" w:themeColor="text1" w:themeTint="F2"/>
          <w:sz w:val="24"/>
          <w:szCs w:val="24"/>
        </w:rPr>
        <w:pPrChange w:id="167" w:author="Ana Maritza Vega Jauregui" w:date="2011-10-27T20:19:00Z">
          <w:pPr>
            <w:spacing w:line="480" w:lineRule="auto"/>
            <w:jc w:val="both"/>
          </w:pPr>
        </w:pPrChange>
      </w:pPr>
      <w:r>
        <w:rPr>
          <w:rFonts w:ascii="Arial" w:hAnsi="Arial" w:cs="Arial"/>
          <w:color w:val="0D0D0D" w:themeColor="text1" w:themeTint="F2"/>
          <w:sz w:val="24"/>
          <w:szCs w:val="24"/>
        </w:rPr>
        <w:t xml:space="preserve">El miedo a la humillación o el deseo de sentirse orgullosos determina también el camino que se elija al momento aprender. </w:t>
      </w:r>
    </w:p>
    <w:p w:rsidR="00894FBF" w:rsidRDefault="00894FBF" w:rsidP="002472F6">
      <w:pPr>
        <w:jc w:val="both"/>
        <w:rPr>
          <w:rFonts w:ascii="Arial" w:hAnsi="Arial" w:cs="Arial"/>
          <w:color w:val="0D0D0D" w:themeColor="text1" w:themeTint="F2"/>
          <w:sz w:val="24"/>
          <w:szCs w:val="24"/>
        </w:rPr>
        <w:pPrChange w:id="168" w:author="Ana Maritza Vega Jauregui" w:date="2011-10-27T20:19:00Z">
          <w:pPr>
            <w:spacing w:line="480" w:lineRule="auto"/>
            <w:jc w:val="both"/>
          </w:pPr>
        </w:pPrChange>
      </w:pPr>
    </w:p>
    <w:p w:rsidR="00894FBF" w:rsidRDefault="00894FBF" w:rsidP="002472F6">
      <w:pPr>
        <w:jc w:val="both"/>
        <w:rPr>
          <w:rFonts w:ascii="Arial" w:hAnsi="Arial" w:cs="Arial"/>
          <w:color w:val="0D0D0D" w:themeColor="text1" w:themeTint="F2"/>
          <w:sz w:val="24"/>
          <w:szCs w:val="24"/>
        </w:rPr>
        <w:pPrChange w:id="169" w:author="Ana Maritza Vega Jauregui" w:date="2011-10-27T20:19:00Z">
          <w:pPr>
            <w:spacing w:line="480" w:lineRule="auto"/>
            <w:jc w:val="both"/>
          </w:pPr>
        </w:pPrChange>
      </w:pPr>
      <w:commentRangeStart w:id="170"/>
      <w:r>
        <w:rPr>
          <w:rFonts w:ascii="Arial" w:hAnsi="Arial" w:cs="Arial"/>
          <w:color w:val="0D0D0D" w:themeColor="text1" w:themeTint="F2"/>
          <w:sz w:val="24"/>
          <w:szCs w:val="24"/>
        </w:rPr>
        <w:t xml:space="preserve">Uno de los problemas que es </w:t>
      </w:r>
      <w:r w:rsidR="002C46A1">
        <w:rPr>
          <w:rFonts w:ascii="Arial" w:hAnsi="Arial" w:cs="Arial"/>
          <w:color w:val="0D0D0D" w:themeColor="text1" w:themeTint="F2"/>
          <w:sz w:val="24"/>
          <w:szCs w:val="24"/>
        </w:rPr>
        <w:t xml:space="preserve">de extrema relevancia </w:t>
      </w:r>
      <w:r w:rsidR="00D42EAA">
        <w:rPr>
          <w:rFonts w:ascii="Arial" w:hAnsi="Arial" w:cs="Arial"/>
          <w:color w:val="0D0D0D" w:themeColor="text1" w:themeTint="F2"/>
          <w:sz w:val="24"/>
          <w:szCs w:val="24"/>
        </w:rPr>
        <w:t>es cuando la comunicación se ve afectada en el aula. El número de integrantes, la falta de respeto, la desmotivación de algunos hacia el aprendizaje, nos ayuda a comprobar lo anteriormente mencionado. Todo factor que mueva el sistema en</w:t>
      </w:r>
      <w:ins w:id="171" w:author="Ana Maritza Vega Jauregui" w:date="2011-10-27T20:11:00Z">
        <w:r w:rsidR="00A6234A">
          <w:rPr>
            <w:rFonts w:ascii="Arial" w:hAnsi="Arial" w:cs="Arial"/>
            <w:color w:val="0D0D0D" w:themeColor="text1" w:themeTint="F2"/>
            <w:sz w:val="24"/>
            <w:szCs w:val="24"/>
          </w:rPr>
          <w:t xml:space="preserve"> </w:t>
        </w:r>
      </w:ins>
      <w:r w:rsidR="00D42EAA">
        <w:rPr>
          <w:rFonts w:ascii="Arial" w:hAnsi="Arial" w:cs="Arial"/>
          <w:color w:val="0D0D0D" w:themeColor="text1" w:themeTint="F2"/>
          <w:sz w:val="24"/>
          <w:szCs w:val="24"/>
        </w:rPr>
        <w:t>e</w:t>
      </w:r>
      <w:del w:id="172" w:author="Ana Maritza Vega Jauregui" w:date="2011-10-27T20:11:00Z">
        <w:r w:rsidR="00D42EAA" w:rsidDel="00A6234A">
          <w:rPr>
            <w:rFonts w:ascii="Arial" w:hAnsi="Arial" w:cs="Arial"/>
            <w:color w:val="0D0D0D" w:themeColor="text1" w:themeTint="F2"/>
            <w:sz w:val="24"/>
            <w:szCs w:val="24"/>
          </w:rPr>
          <w:delText xml:space="preserve"> </w:delText>
        </w:r>
      </w:del>
      <w:r w:rsidR="00D42EAA">
        <w:rPr>
          <w:rFonts w:ascii="Arial" w:hAnsi="Arial" w:cs="Arial"/>
          <w:color w:val="0D0D0D" w:themeColor="text1" w:themeTint="F2"/>
          <w:sz w:val="24"/>
          <w:szCs w:val="24"/>
        </w:rPr>
        <w:t>l que se da este proceso superior influirá en cada uno de los integrantes y simultáneamente en el profesor</w:t>
      </w:r>
      <w:commentRangeEnd w:id="170"/>
      <w:r w:rsidR="00A6234A">
        <w:rPr>
          <w:rStyle w:val="Refdecomentario"/>
        </w:rPr>
        <w:commentReference w:id="170"/>
      </w:r>
      <w:r w:rsidR="00D42EAA">
        <w:rPr>
          <w:rFonts w:ascii="Arial" w:hAnsi="Arial" w:cs="Arial"/>
          <w:color w:val="0D0D0D" w:themeColor="text1" w:themeTint="F2"/>
          <w:sz w:val="24"/>
          <w:szCs w:val="24"/>
        </w:rPr>
        <w:t>.</w:t>
      </w:r>
    </w:p>
    <w:p w:rsidR="00D42EAA" w:rsidRDefault="00D42EAA" w:rsidP="002472F6">
      <w:pPr>
        <w:jc w:val="both"/>
        <w:rPr>
          <w:rFonts w:ascii="Arial" w:hAnsi="Arial" w:cs="Arial"/>
          <w:color w:val="0D0D0D" w:themeColor="text1" w:themeTint="F2"/>
          <w:sz w:val="24"/>
          <w:szCs w:val="24"/>
        </w:rPr>
        <w:pPrChange w:id="173"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74"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75"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76"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77"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78"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79"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80"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81"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82"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83"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84"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85"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86"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87"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88"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89"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90"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91"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92"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93"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94"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95"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96"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97"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98"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199"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200"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201"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202"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203"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204"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205"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206"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207"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208"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209"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210"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211"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212" w:author="Ana Maritza Vega Jauregui" w:date="2011-10-27T20:19:00Z">
          <w:pPr>
            <w:spacing w:line="480" w:lineRule="auto"/>
            <w:jc w:val="both"/>
          </w:pPr>
        </w:pPrChange>
      </w:pPr>
    </w:p>
    <w:p w:rsidR="00894FBF" w:rsidRDefault="00894FBF" w:rsidP="002472F6">
      <w:pPr>
        <w:jc w:val="both"/>
        <w:rPr>
          <w:rFonts w:ascii="Arial" w:hAnsi="Arial" w:cs="Arial"/>
          <w:color w:val="0D0D0D" w:themeColor="text1" w:themeTint="F2"/>
          <w:sz w:val="24"/>
          <w:szCs w:val="24"/>
        </w:rPr>
        <w:pPrChange w:id="213" w:author="Ana Maritza Vega Jauregui" w:date="2011-10-27T20:19:00Z">
          <w:pPr>
            <w:spacing w:line="480" w:lineRule="auto"/>
            <w:jc w:val="both"/>
          </w:pPr>
        </w:pPrChange>
      </w:pPr>
    </w:p>
    <w:p w:rsidR="00692DB8" w:rsidRDefault="00376842" w:rsidP="002472F6">
      <w:pPr>
        <w:jc w:val="both"/>
        <w:rPr>
          <w:rFonts w:ascii="Arial" w:hAnsi="Arial" w:cs="Arial"/>
          <w:b/>
          <w:color w:val="0D0D0D" w:themeColor="text1" w:themeTint="F2"/>
          <w:sz w:val="24"/>
          <w:szCs w:val="24"/>
        </w:rPr>
        <w:pPrChange w:id="214" w:author="Ana Maritza Vega Jauregui" w:date="2011-10-27T20:19:00Z">
          <w:pPr>
            <w:spacing w:line="480" w:lineRule="auto"/>
            <w:jc w:val="both"/>
          </w:pPr>
        </w:pPrChange>
      </w:pPr>
      <w:r>
        <w:rPr>
          <w:rFonts w:ascii="Arial" w:hAnsi="Arial" w:cs="Arial"/>
          <w:b/>
          <w:color w:val="0D0D0D" w:themeColor="text1" w:themeTint="F2"/>
          <w:sz w:val="24"/>
          <w:szCs w:val="24"/>
        </w:rPr>
        <w:t>CONCLUSIONES</w:t>
      </w:r>
    </w:p>
    <w:p w:rsidR="00D42EAA" w:rsidRDefault="00D42EAA" w:rsidP="002472F6">
      <w:pPr>
        <w:jc w:val="both"/>
        <w:rPr>
          <w:rFonts w:ascii="Arial" w:hAnsi="Arial" w:cs="Arial"/>
          <w:b/>
          <w:color w:val="0D0D0D" w:themeColor="text1" w:themeTint="F2"/>
          <w:sz w:val="24"/>
          <w:szCs w:val="24"/>
        </w:rPr>
        <w:pPrChange w:id="215" w:author="Ana Maritza Vega Jauregui" w:date="2011-10-27T20:19:00Z">
          <w:pPr>
            <w:spacing w:line="480" w:lineRule="auto"/>
            <w:jc w:val="both"/>
          </w:pPr>
        </w:pPrChange>
      </w:pPr>
    </w:p>
    <w:p w:rsidR="00D42EAA" w:rsidRDefault="00D42EAA" w:rsidP="002472F6">
      <w:pPr>
        <w:jc w:val="both"/>
        <w:rPr>
          <w:rFonts w:ascii="Arial" w:hAnsi="Arial" w:cs="Arial"/>
          <w:color w:val="0D0D0D" w:themeColor="text1" w:themeTint="F2"/>
          <w:sz w:val="24"/>
          <w:szCs w:val="24"/>
        </w:rPr>
        <w:pPrChange w:id="216" w:author="Ana Maritza Vega Jauregui" w:date="2011-10-27T20:19:00Z">
          <w:pPr>
            <w:spacing w:line="480" w:lineRule="auto"/>
            <w:jc w:val="both"/>
          </w:pPr>
        </w:pPrChange>
      </w:pPr>
      <w:commentRangeStart w:id="217"/>
      <w:r>
        <w:rPr>
          <w:rFonts w:ascii="Arial" w:hAnsi="Arial" w:cs="Arial"/>
          <w:color w:val="0D0D0D" w:themeColor="text1" w:themeTint="F2"/>
          <w:sz w:val="24"/>
          <w:szCs w:val="24"/>
        </w:rPr>
        <w:tab/>
        <w:t>Al realizar este trabajo me encontré con cierta dificultad en separar la formación del profesor y la forma en que el docente elige transmitir sus conocimientos a su alumnado y el impacto que esto crea en el aprendizaje.</w:t>
      </w:r>
      <w:commentRangeEnd w:id="217"/>
      <w:r w:rsidR="00A6234A">
        <w:rPr>
          <w:rStyle w:val="Refdecomentario"/>
        </w:rPr>
        <w:commentReference w:id="217"/>
      </w:r>
    </w:p>
    <w:p w:rsidR="00894FBF" w:rsidRDefault="00D42EAA" w:rsidP="002472F6">
      <w:pPr>
        <w:jc w:val="both"/>
        <w:rPr>
          <w:rFonts w:ascii="Arial" w:hAnsi="Arial" w:cs="Arial"/>
          <w:color w:val="0D0D0D" w:themeColor="text1" w:themeTint="F2"/>
          <w:sz w:val="24"/>
          <w:szCs w:val="24"/>
        </w:rPr>
        <w:pPrChange w:id="218" w:author="Ana Maritza Vega Jauregui" w:date="2011-10-27T20:19:00Z">
          <w:pPr>
            <w:spacing w:line="480" w:lineRule="auto"/>
            <w:jc w:val="both"/>
          </w:pPr>
        </w:pPrChange>
      </w:pPr>
      <w:commentRangeStart w:id="219"/>
      <w:r>
        <w:rPr>
          <w:rFonts w:ascii="Arial" w:hAnsi="Arial" w:cs="Arial"/>
          <w:color w:val="0D0D0D" w:themeColor="text1" w:themeTint="F2"/>
          <w:sz w:val="24"/>
          <w:szCs w:val="24"/>
        </w:rPr>
        <w:t>Reconozco que al intentar implementar uno con el otro tema, el ensayo se fue enfocando en el aprendizaje del alumno más que en el método de aprendizaje  impartido el profesor para la enseñanza.</w:t>
      </w:r>
    </w:p>
    <w:p w:rsidR="00D42EAA" w:rsidRDefault="00D42EAA" w:rsidP="002472F6">
      <w:pPr>
        <w:jc w:val="both"/>
        <w:rPr>
          <w:rFonts w:ascii="Arial" w:hAnsi="Arial" w:cs="Arial"/>
          <w:color w:val="0D0D0D" w:themeColor="text1" w:themeTint="F2"/>
          <w:sz w:val="24"/>
          <w:szCs w:val="24"/>
        </w:rPr>
        <w:pPrChange w:id="220" w:author="Ana Maritza Vega Jauregui" w:date="2011-10-27T20:19:00Z">
          <w:pPr>
            <w:spacing w:line="480" w:lineRule="auto"/>
            <w:jc w:val="both"/>
          </w:pPr>
        </w:pPrChange>
      </w:pPr>
      <w:r>
        <w:rPr>
          <w:rFonts w:ascii="Arial" w:hAnsi="Arial" w:cs="Arial"/>
          <w:color w:val="0D0D0D" w:themeColor="text1" w:themeTint="F2"/>
          <w:sz w:val="24"/>
          <w:szCs w:val="24"/>
        </w:rPr>
        <w:t xml:space="preserve">Sin embargo este tema compuesto por dos grandes grupos, alcanza a explicar la importancia de unirlos. </w:t>
      </w:r>
    </w:p>
    <w:p w:rsidR="00817BDA" w:rsidRDefault="00D42EAA" w:rsidP="002472F6">
      <w:pPr>
        <w:jc w:val="both"/>
        <w:rPr>
          <w:rFonts w:ascii="Arial" w:hAnsi="Arial" w:cs="Arial"/>
          <w:color w:val="0D0D0D" w:themeColor="text1" w:themeTint="F2"/>
          <w:sz w:val="24"/>
          <w:szCs w:val="24"/>
        </w:rPr>
        <w:pPrChange w:id="221" w:author="Ana Maritza Vega Jauregui" w:date="2011-10-27T20:19:00Z">
          <w:pPr>
            <w:spacing w:line="480" w:lineRule="auto"/>
            <w:jc w:val="both"/>
          </w:pPr>
        </w:pPrChange>
      </w:pPr>
      <w:r>
        <w:rPr>
          <w:rFonts w:ascii="Arial" w:hAnsi="Arial" w:cs="Arial"/>
          <w:color w:val="0D0D0D" w:themeColor="text1" w:themeTint="F2"/>
          <w:sz w:val="24"/>
          <w:szCs w:val="24"/>
        </w:rPr>
        <w:t xml:space="preserve">Como mencionaba al principio, todo psicólogo educativo ha tenido que estar en algún momento involucrado en un aula de clases, con profesores que interactúan con los alumnos compartiendo conocimientos y otros que enseñan al alumno a crear sus propios conocimientos. </w:t>
      </w:r>
    </w:p>
    <w:p w:rsidR="00D42EAA" w:rsidRDefault="00D42EAA" w:rsidP="002472F6">
      <w:pPr>
        <w:jc w:val="both"/>
        <w:rPr>
          <w:rFonts w:ascii="Arial" w:hAnsi="Arial" w:cs="Arial"/>
          <w:color w:val="0D0D0D" w:themeColor="text1" w:themeTint="F2"/>
          <w:sz w:val="24"/>
          <w:szCs w:val="24"/>
        </w:rPr>
        <w:pPrChange w:id="222" w:author="Ana Maritza Vega Jauregui" w:date="2011-10-27T20:19:00Z">
          <w:pPr>
            <w:spacing w:line="480" w:lineRule="auto"/>
            <w:jc w:val="both"/>
          </w:pPr>
        </w:pPrChange>
      </w:pPr>
      <w:r>
        <w:rPr>
          <w:rFonts w:ascii="Arial" w:hAnsi="Arial" w:cs="Arial"/>
          <w:color w:val="0D0D0D" w:themeColor="text1" w:themeTint="F2"/>
          <w:sz w:val="24"/>
          <w:szCs w:val="24"/>
        </w:rPr>
        <w:t>Entonces el psicólogo educativo tiene como función el implementar técnicas de enseñanza de la enseñanza valga la redundancia</w:t>
      </w:r>
      <w:r w:rsidR="00817BDA">
        <w:rPr>
          <w:rFonts w:ascii="Arial" w:hAnsi="Arial" w:cs="Arial"/>
          <w:color w:val="0D0D0D" w:themeColor="text1" w:themeTint="F2"/>
          <w:sz w:val="24"/>
          <w:szCs w:val="24"/>
        </w:rPr>
        <w:t>, como principal meta.</w:t>
      </w:r>
    </w:p>
    <w:p w:rsidR="00817BDA" w:rsidRDefault="00817BDA" w:rsidP="002472F6">
      <w:pPr>
        <w:jc w:val="both"/>
        <w:rPr>
          <w:rFonts w:ascii="Arial" w:hAnsi="Arial" w:cs="Arial"/>
          <w:color w:val="0D0D0D" w:themeColor="text1" w:themeTint="F2"/>
          <w:sz w:val="24"/>
          <w:szCs w:val="24"/>
        </w:rPr>
        <w:pPrChange w:id="223" w:author="Ana Maritza Vega Jauregui" w:date="2011-10-27T20:19:00Z">
          <w:pPr>
            <w:spacing w:line="480" w:lineRule="auto"/>
            <w:jc w:val="both"/>
          </w:pPr>
        </w:pPrChange>
      </w:pPr>
      <w:r>
        <w:rPr>
          <w:rFonts w:ascii="Arial" w:hAnsi="Arial" w:cs="Arial"/>
          <w:color w:val="0D0D0D" w:themeColor="text1" w:themeTint="F2"/>
          <w:sz w:val="24"/>
          <w:szCs w:val="24"/>
        </w:rPr>
        <w:t xml:space="preserve">Sin embargo, </w:t>
      </w:r>
      <w:ins w:id="224" w:author="Ana Maritza Vega Jauregui" w:date="2011-10-27T20:15:00Z">
        <w:r w:rsidR="002472F6">
          <w:rPr>
            <w:rFonts w:ascii="Arial" w:hAnsi="Arial" w:cs="Arial"/>
            <w:color w:val="0D0D0D" w:themeColor="text1" w:themeTint="F2"/>
            <w:sz w:val="24"/>
            <w:szCs w:val="24"/>
          </w:rPr>
          <w:t>con</w:t>
        </w:r>
      </w:ins>
      <w:del w:id="225" w:author="Ana Maritza Vega Jauregui" w:date="2011-10-27T20:15:00Z">
        <w:r w:rsidDel="002472F6">
          <w:rPr>
            <w:rFonts w:ascii="Arial" w:hAnsi="Arial" w:cs="Arial"/>
            <w:color w:val="0D0D0D" w:themeColor="text1" w:themeTint="F2"/>
            <w:sz w:val="24"/>
            <w:szCs w:val="24"/>
          </w:rPr>
          <w:delText>en</w:delText>
        </w:r>
      </w:del>
      <w:r>
        <w:rPr>
          <w:rFonts w:ascii="Arial" w:hAnsi="Arial" w:cs="Arial"/>
          <w:color w:val="0D0D0D" w:themeColor="text1" w:themeTint="F2"/>
          <w:sz w:val="24"/>
          <w:szCs w:val="24"/>
        </w:rPr>
        <w:t xml:space="preserve"> base a mi experiencia, la mayoría de los profesores realizan su trabajo tal cual les piden, sin tratar de enfocarse en la metodología adecuada para crear conocimiento en otros.</w:t>
      </w:r>
    </w:p>
    <w:p w:rsidR="00817BDA" w:rsidRDefault="00817BDA" w:rsidP="002472F6">
      <w:pPr>
        <w:jc w:val="both"/>
        <w:rPr>
          <w:rFonts w:ascii="Arial" w:hAnsi="Arial" w:cs="Arial"/>
          <w:color w:val="0D0D0D" w:themeColor="text1" w:themeTint="F2"/>
          <w:sz w:val="24"/>
          <w:szCs w:val="24"/>
        </w:rPr>
        <w:pPrChange w:id="226" w:author="Ana Maritza Vega Jauregui" w:date="2011-10-27T20:19:00Z">
          <w:pPr>
            <w:spacing w:line="480" w:lineRule="auto"/>
            <w:jc w:val="both"/>
          </w:pPr>
        </w:pPrChange>
      </w:pPr>
      <w:r>
        <w:rPr>
          <w:rFonts w:ascii="Arial" w:hAnsi="Arial" w:cs="Arial"/>
          <w:color w:val="0D0D0D" w:themeColor="text1" w:themeTint="F2"/>
          <w:sz w:val="24"/>
          <w:szCs w:val="24"/>
        </w:rPr>
        <w:t>Les basta con transmitir la información de modo que el alumno si no esta preparado para crear su conocimiento por sí mismo, es decir, toma como material válido el único que le proporciona el docente, no tratando de adentrarse en el aprendizaje profundo del tema.</w:t>
      </w:r>
    </w:p>
    <w:p w:rsidR="00817BDA" w:rsidRDefault="00817BDA" w:rsidP="002472F6">
      <w:pPr>
        <w:jc w:val="both"/>
        <w:rPr>
          <w:rFonts w:ascii="Arial" w:hAnsi="Arial" w:cs="Arial"/>
          <w:color w:val="0D0D0D" w:themeColor="text1" w:themeTint="F2"/>
          <w:sz w:val="24"/>
          <w:szCs w:val="24"/>
        </w:rPr>
        <w:pPrChange w:id="227" w:author="Ana Maritza Vega Jauregui" w:date="2011-10-27T20:19:00Z">
          <w:pPr>
            <w:spacing w:line="480" w:lineRule="auto"/>
            <w:jc w:val="both"/>
          </w:pPr>
        </w:pPrChange>
      </w:pPr>
      <w:r>
        <w:rPr>
          <w:rFonts w:ascii="Arial" w:hAnsi="Arial" w:cs="Arial"/>
          <w:color w:val="0D0D0D" w:themeColor="text1" w:themeTint="F2"/>
          <w:sz w:val="24"/>
          <w:szCs w:val="24"/>
        </w:rPr>
        <w:t>La mediocridad que esto manifiesta crea alumnos mediocres, sin el deseo de cuestionar. La duda es una forma en la que es posible que se exprese el interés del alumno hacia el tema expuesto, quiere decir que ha aprendido a cuestionar la información que se le proporciona y pone en jaque al profesor si es que este no esta preparado adecuadamente.</w:t>
      </w:r>
      <w:ins w:id="228" w:author="Ana Maritza Vega Jauregui" w:date="2011-10-27T20:18:00Z">
        <w:r w:rsidR="002472F6">
          <w:rPr>
            <w:rFonts w:ascii="Arial" w:hAnsi="Arial" w:cs="Arial"/>
            <w:color w:val="0D0D0D" w:themeColor="text1" w:themeTint="F2"/>
            <w:sz w:val="24"/>
            <w:szCs w:val="24"/>
          </w:rPr>
          <w:t xml:space="preserve"> </w:t>
        </w:r>
        <w:commentRangeEnd w:id="219"/>
        <w:r w:rsidR="002472F6">
          <w:rPr>
            <w:rStyle w:val="Refdecomentario"/>
          </w:rPr>
          <w:commentReference w:id="219"/>
        </w:r>
      </w:ins>
    </w:p>
    <w:p w:rsidR="00817BDA" w:rsidRDefault="00817BDA" w:rsidP="002472F6">
      <w:pPr>
        <w:jc w:val="both"/>
        <w:rPr>
          <w:rFonts w:ascii="Arial" w:hAnsi="Arial" w:cs="Arial"/>
          <w:color w:val="0D0D0D" w:themeColor="text1" w:themeTint="F2"/>
          <w:sz w:val="24"/>
          <w:szCs w:val="24"/>
        </w:rPr>
        <w:pPrChange w:id="229" w:author="Ana Maritza Vega Jauregui" w:date="2011-10-27T20:19:00Z">
          <w:pPr>
            <w:spacing w:line="480" w:lineRule="auto"/>
            <w:jc w:val="both"/>
          </w:pPr>
        </w:pPrChange>
      </w:pPr>
    </w:p>
    <w:p w:rsidR="00817BDA" w:rsidRDefault="00817BDA" w:rsidP="002472F6">
      <w:pPr>
        <w:jc w:val="both"/>
        <w:rPr>
          <w:rFonts w:ascii="Arial" w:hAnsi="Arial" w:cs="Arial"/>
          <w:color w:val="0D0D0D" w:themeColor="text1" w:themeTint="F2"/>
          <w:sz w:val="24"/>
          <w:szCs w:val="24"/>
        </w:rPr>
        <w:pPrChange w:id="230" w:author="Ana Maritza Vega Jauregui" w:date="2011-10-27T20:19:00Z">
          <w:pPr>
            <w:spacing w:line="480" w:lineRule="auto"/>
            <w:jc w:val="both"/>
          </w:pPr>
        </w:pPrChange>
      </w:pPr>
      <w:commentRangeStart w:id="231"/>
      <w:r>
        <w:rPr>
          <w:rFonts w:ascii="Arial" w:hAnsi="Arial" w:cs="Arial"/>
          <w:color w:val="0D0D0D" w:themeColor="text1" w:themeTint="F2"/>
          <w:sz w:val="24"/>
          <w:szCs w:val="24"/>
        </w:rPr>
        <w:t>La facilidad con que esto se detecta en escuelas de grado superior es alarmante, la forma en que los profesores aprendieron a enseñar es en la mayoría de los casos inadecuada. La justificación de los mismos no contribuye con la solución de este problema global.</w:t>
      </w:r>
      <w:commentRangeEnd w:id="231"/>
      <w:r w:rsidR="002472F6">
        <w:rPr>
          <w:rStyle w:val="Refdecomentario"/>
        </w:rPr>
        <w:commentReference w:id="231"/>
      </w:r>
    </w:p>
    <w:p w:rsidR="004E0BDB" w:rsidRDefault="004E0BDB" w:rsidP="002472F6">
      <w:pPr>
        <w:jc w:val="both"/>
        <w:rPr>
          <w:rFonts w:ascii="Arial" w:hAnsi="Arial" w:cs="Arial"/>
          <w:color w:val="0D0D0D" w:themeColor="text1" w:themeTint="F2"/>
          <w:sz w:val="24"/>
          <w:szCs w:val="24"/>
        </w:rPr>
        <w:pPrChange w:id="232" w:author="Ana Maritza Vega Jauregui" w:date="2011-10-27T20:19:00Z">
          <w:pPr>
            <w:spacing w:line="480" w:lineRule="auto"/>
            <w:jc w:val="both"/>
          </w:pPr>
        </w:pPrChange>
      </w:pPr>
    </w:p>
    <w:p w:rsidR="00894FBF" w:rsidRDefault="004E0BDB" w:rsidP="002472F6">
      <w:pPr>
        <w:jc w:val="both"/>
        <w:rPr>
          <w:rFonts w:ascii="Arial" w:hAnsi="Arial" w:cs="Arial"/>
          <w:color w:val="0D0D0D" w:themeColor="text1" w:themeTint="F2"/>
          <w:sz w:val="24"/>
          <w:szCs w:val="24"/>
        </w:rPr>
        <w:pPrChange w:id="233" w:author="Ana Maritza Vega Jauregui" w:date="2011-10-27T20:19:00Z">
          <w:pPr>
            <w:spacing w:line="480" w:lineRule="auto"/>
            <w:jc w:val="both"/>
          </w:pPr>
        </w:pPrChange>
      </w:pPr>
      <w:commentRangeStart w:id="234"/>
      <w:r>
        <w:rPr>
          <w:rFonts w:ascii="Arial" w:hAnsi="Arial" w:cs="Arial"/>
          <w:color w:val="0D0D0D" w:themeColor="text1" w:themeTint="F2"/>
          <w:sz w:val="24"/>
          <w:szCs w:val="24"/>
        </w:rPr>
        <w:t xml:space="preserve">La intervención del psicólogo clínico ha sido mas notable en escuelas de educación especial y las mas avanzadas universidades donde se implementan maestrías, </w:t>
      </w:r>
      <w:r>
        <w:rPr>
          <w:rFonts w:ascii="Arial" w:hAnsi="Arial" w:cs="Arial"/>
          <w:color w:val="0D0D0D" w:themeColor="text1" w:themeTint="F2"/>
          <w:sz w:val="24"/>
          <w:szCs w:val="24"/>
        </w:rPr>
        <w:lastRenderedPageBreak/>
        <w:t>diplomados y cursos de capacitación para la formación de los profesores, donde la mayoría de los que imparten las asignaturas son los psicólogos educativos.</w:t>
      </w:r>
      <w:commentRangeEnd w:id="234"/>
      <w:r w:rsidR="002472F6">
        <w:rPr>
          <w:rStyle w:val="Refdecomentario"/>
        </w:rPr>
        <w:commentReference w:id="234"/>
      </w:r>
    </w:p>
    <w:p w:rsidR="004E0BDB" w:rsidRPr="004E0BDB" w:rsidRDefault="004E0BDB" w:rsidP="002472F6">
      <w:pPr>
        <w:jc w:val="both"/>
        <w:rPr>
          <w:rFonts w:ascii="Arial" w:hAnsi="Arial" w:cs="Arial"/>
          <w:color w:val="0D0D0D" w:themeColor="text1" w:themeTint="F2"/>
          <w:sz w:val="24"/>
          <w:szCs w:val="24"/>
        </w:rPr>
        <w:pPrChange w:id="235" w:author="Ana Maritza Vega Jauregui" w:date="2011-10-27T20:19:00Z">
          <w:pPr>
            <w:spacing w:line="480" w:lineRule="auto"/>
            <w:jc w:val="both"/>
          </w:pPr>
        </w:pPrChange>
      </w:pPr>
    </w:p>
    <w:p w:rsidR="00894FBF" w:rsidRDefault="00894FBF" w:rsidP="002472F6">
      <w:pPr>
        <w:jc w:val="both"/>
        <w:rPr>
          <w:rFonts w:ascii="Arial" w:hAnsi="Arial" w:cs="Arial"/>
          <w:b/>
          <w:color w:val="0D0D0D" w:themeColor="text1" w:themeTint="F2"/>
          <w:sz w:val="24"/>
          <w:szCs w:val="24"/>
        </w:rPr>
        <w:pPrChange w:id="236" w:author="Ana Maritza Vega Jauregui" w:date="2011-10-27T20:19:00Z">
          <w:pPr>
            <w:spacing w:line="480" w:lineRule="auto"/>
            <w:jc w:val="both"/>
          </w:pPr>
        </w:pPrChange>
      </w:pPr>
    </w:p>
    <w:p w:rsidR="00894FBF" w:rsidRDefault="00894FBF" w:rsidP="002472F6">
      <w:pPr>
        <w:jc w:val="both"/>
        <w:rPr>
          <w:rFonts w:ascii="Arial" w:hAnsi="Arial" w:cs="Arial"/>
          <w:b/>
          <w:color w:val="0D0D0D" w:themeColor="text1" w:themeTint="F2"/>
          <w:sz w:val="24"/>
          <w:szCs w:val="24"/>
        </w:rPr>
        <w:pPrChange w:id="237" w:author="Ana Maritza Vega Jauregui" w:date="2011-10-27T20:19:00Z">
          <w:pPr>
            <w:spacing w:line="480" w:lineRule="auto"/>
            <w:jc w:val="both"/>
          </w:pPr>
        </w:pPrChange>
      </w:pPr>
    </w:p>
    <w:p w:rsidR="00894FBF" w:rsidRDefault="00894FBF" w:rsidP="002472F6">
      <w:pPr>
        <w:jc w:val="both"/>
        <w:rPr>
          <w:rFonts w:ascii="Arial" w:hAnsi="Arial" w:cs="Arial"/>
          <w:b/>
          <w:color w:val="0D0D0D" w:themeColor="text1" w:themeTint="F2"/>
          <w:sz w:val="24"/>
          <w:szCs w:val="24"/>
        </w:rPr>
        <w:pPrChange w:id="238" w:author="Ana Maritza Vega Jauregui" w:date="2011-10-27T20:19:00Z">
          <w:pPr>
            <w:spacing w:line="480" w:lineRule="auto"/>
            <w:jc w:val="both"/>
          </w:pPr>
        </w:pPrChange>
      </w:pPr>
    </w:p>
    <w:p w:rsidR="00894FBF" w:rsidRDefault="00894FBF" w:rsidP="002472F6">
      <w:pPr>
        <w:jc w:val="both"/>
        <w:rPr>
          <w:rFonts w:ascii="Arial" w:hAnsi="Arial" w:cs="Arial"/>
          <w:b/>
          <w:color w:val="0D0D0D" w:themeColor="text1" w:themeTint="F2"/>
          <w:sz w:val="24"/>
          <w:szCs w:val="24"/>
        </w:rPr>
        <w:pPrChange w:id="239" w:author="Ana Maritza Vega Jauregui" w:date="2011-10-27T20:19:00Z">
          <w:pPr>
            <w:spacing w:line="480" w:lineRule="auto"/>
            <w:jc w:val="both"/>
          </w:pPr>
        </w:pPrChange>
      </w:pPr>
    </w:p>
    <w:p w:rsidR="00894FBF" w:rsidRDefault="00894FBF" w:rsidP="002472F6">
      <w:pPr>
        <w:jc w:val="both"/>
        <w:rPr>
          <w:rFonts w:ascii="Arial" w:hAnsi="Arial" w:cs="Arial"/>
          <w:b/>
          <w:color w:val="0D0D0D" w:themeColor="text1" w:themeTint="F2"/>
          <w:sz w:val="24"/>
          <w:szCs w:val="24"/>
        </w:rPr>
        <w:pPrChange w:id="240" w:author="Ana Maritza Vega Jauregui" w:date="2011-10-27T20:19:00Z">
          <w:pPr>
            <w:spacing w:line="480" w:lineRule="auto"/>
            <w:jc w:val="both"/>
          </w:pPr>
        </w:pPrChange>
      </w:pPr>
    </w:p>
    <w:p w:rsidR="00817BDA" w:rsidRDefault="00817BDA" w:rsidP="002472F6">
      <w:pPr>
        <w:jc w:val="both"/>
        <w:rPr>
          <w:rFonts w:ascii="Arial" w:hAnsi="Arial" w:cs="Arial"/>
          <w:b/>
          <w:color w:val="0D0D0D" w:themeColor="text1" w:themeTint="F2"/>
          <w:sz w:val="24"/>
          <w:szCs w:val="24"/>
        </w:rPr>
        <w:pPrChange w:id="241" w:author="Ana Maritza Vega Jauregui" w:date="2011-10-27T20:19:00Z">
          <w:pPr>
            <w:spacing w:line="480" w:lineRule="auto"/>
            <w:jc w:val="both"/>
          </w:pPr>
        </w:pPrChange>
      </w:pPr>
    </w:p>
    <w:p w:rsidR="00894FBF" w:rsidRDefault="00894FBF" w:rsidP="002472F6">
      <w:pPr>
        <w:jc w:val="both"/>
        <w:rPr>
          <w:rFonts w:ascii="Arial" w:hAnsi="Arial" w:cs="Arial"/>
          <w:b/>
          <w:color w:val="0D0D0D" w:themeColor="text1" w:themeTint="F2"/>
          <w:sz w:val="24"/>
          <w:szCs w:val="24"/>
        </w:rPr>
        <w:pPrChange w:id="242" w:author="Ana Maritza Vega Jauregui" w:date="2011-10-27T20:19:00Z">
          <w:pPr>
            <w:spacing w:line="480" w:lineRule="auto"/>
            <w:jc w:val="both"/>
          </w:pPr>
        </w:pPrChange>
      </w:pPr>
    </w:p>
    <w:p w:rsidR="00376842" w:rsidRDefault="00376842" w:rsidP="002472F6">
      <w:pPr>
        <w:jc w:val="both"/>
        <w:rPr>
          <w:rFonts w:ascii="Arial" w:hAnsi="Arial" w:cs="Arial"/>
          <w:b/>
          <w:color w:val="0D0D0D" w:themeColor="text1" w:themeTint="F2"/>
          <w:sz w:val="24"/>
          <w:szCs w:val="24"/>
        </w:rPr>
        <w:pPrChange w:id="243" w:author="Ana Maritza Vega Jauregui" w:date="2011-10-27T20:19:00Z">
          <w:pPr>
            <w:spacing w:line="480" w:lineRule="auto"/>
            <w:jc w:val="both"/>
          </w:pPr>
        </w:pPrChange>
      </w:pPr>
      <w:r>
        <w:rPr>
          <w:rFonts w:ascii="Arial" w:hAnsi="Arial" w:cs="Arial"/>
          <w:b/>
          <w:color w:val="0D0D0D" w:themeColor="text1" w:themeTint="F2"/>
          <w:sz w:val="24"/>
          <w:szCs w:val="24"/>
        </w:rPr>
        <w:t>REFERENCIAS</w:t>
      </w:r>
    </w:p>
    <w:p w:rsidR="00376842" w:rsidRPr="00376842" w:rsidRDefault="00376842" w:rsidP="002472F6">
      <w:pPr>
        <w:autoSpaceDE w:val="0"/>
        <w:autoSpaceDN w:val="0"/>
        <w:adjustRightInd w:val="0"/>
        <w:jc w:val="both"/>
        <w:rPr>
          <w:rFonts w:ascii="Arial" w:hAnsi="Arial" w:cs="Arial"/>
          <w:color w:val="231F20"/>
          <w:sz w:val="24"/>
          <w:szCs w:val="24"/>
        </w:rPr>
        <w:pPrChange w:id="244" w:author="Ana Maritza Vega Jauregui" w:date="2011-10-27T20:19:00Z">
          <w:pPr>
            <w:autoSpaceDE w:val="0"/>
            <w:autoSpaceDN w:val="0"/>
            <w:adjustRightInd w:val="0"/>
            <w:spacing w:line="480" w:lineRule="auto"/>
            <w:jc w:val="both"/>
          </w:pPr>
        </w:pPrChange>
      </w:pPr>
      <w:r w:rsidRPr="00376842">
        <w:rPr>
          <w:rFonts w:ascii="Arial" w:hAnsi="Arial" w:cs="Arial"/>
          <w:color w:val="231F20"/>
          <w:sz w:val="24"/>
          <w:szCs w:val="24"/>
        </w:rPr>
        <w:t>BERNUY DEL CARPIO, R. (1991)</w:t>
      </w:r>
      <w:r w:rsidR="00693AE2">
        <w:rPr>
          <w:rFonts w:ascii="Arial" w:hAnsi="Arial" w:cs="Arial"/>
          <w:color w:val="231F20"/>
          <w:sz w:val="24"/>
          <w:szCs w:val="24"/>
        </w:rPr>
        <w:t>.</w:t>
      </w:r>
      <w:r w:rsidRPr="00376842">
        <w:rPr>
          <w:rFonts w:ascii="Arial" w:hAnsi="Arial" w:cs="Arial"/>
          <w:color w:val="231F20"/>
          <w:sz w:val="24"/>
          <w:szCs w:val="24"/>
        </w:rPr>
        <w:t xml:space="preserve"> “</w:t>
      </w:r>
      <w:r w:rsidRPr="00376842">
        <w:rPr>
          <w:rFonts w:ascii="Arial" w:hAnsi="Arial" w:cs="Arial"/>
          <w:iCs/>
          <w:color w:val="231F20"/>
          <w:sz w:val="24"/>
          <w:szCs w:val="24"/>
        </w:rPr>
        <w:t>Diccionario y Guía de ideas sobre Educación</w:t>
      </w:r>
      <w:r w:rsidRPr="00376842">
        <w:rPr>
          <w:rFonts w:ascii="Arial" w:hAnsi="Arial" w:cs="Arial"/>
          <w:color w:val="231F20"/>
          <w:sz w:val="24"/>
          <w:szCs w:val="24"/>
        </w:rPr>
        <w:t>”</w:t>
      </w:r>
      <w:r>
        <w:rPr>
          <w:rFonts w:ascii="Arial" w:hAnsi="Arial" w:cs="Arial"/>
          <w:color w:val="231F20"/>
          <w:sz w:val="24"/>
          <w:szCs w:val="24"/>
        </w:rPr>
        <w:t>.</w:t>
      </w:r>
      <w:r w:rsidRPr="00376842">
        <w:rPr>
          <w:rFonts w:ascii="Arial" w:hAnsi="Arial" w:cs="Arial"/>
          <w:color w:val="231F20"/>
          <w:sz w:val="24"/>
          <w:szCs w:val="24"/>
        </w:rPr>
        <w:t xml:space="preserve"> Editorial: San Marcos.</w:t>
      </w:r>
    </w:p>
    <w:p w:rsidR="00376842" w:rsidRDefault="00376842" w:rsidP="002472F6">
      <w:pPr>
        <w:autoSpaceDE w:val="0"/>
        <w:autoSpaceDN w:val="0"/>
        <w:adjustRightInd w:val="0"/>
        <w:jc w:val="both"/>
        <w:rPr>
          <w:rFonts w:ascii="Arial" w:hAnsi="Arial" w:cs="Arial"/>
          <w:color w:val="231F20"/>
          <w:sz w:val="24"/>
          <w:szCs w:val="24"/>
        </w:rPr>
        <w:pPrChange w:id="245" w:author="Ana Maritza Vega Jauregui" w:date="2011-10-27T20:19:00Z">
          <w:pPr>
            <w:autoSpaceDE w:val="0"/>
            <w:autoSpaceDN w:val="0"/>
            <w:adjustRightInd w:val="0"/>
            <w:spacing w:line="480" w:lineRule="auto"/>
            <w:jc w:val="both"/>
          </w:pPr>
        </w:pPrChange>
      </w:pPr>
      <w:r w:rsidRPr="00376842">
        <w:rPr>
          <w:rFonts w:ascii="Arial" w:hAnsi="Arial" w:cs="Arial"/>
          <w:color w:val="231F20"/>
          <w:sz w:val="24"/>
          <w:szCs w:val="24"/>
        </w:rPr>
        <w:t>DEWEY, J. (1967)</w:t>
      </w:r>
      <w:r w:rsidR="00693AE2">
        <w:rPr>
          <w:rFonts w:ascii="Arial" w:hAnsi="Arial" w:cs="Arial"/>
          <w:color w:val="231F20"/>
          <w:sz w:val="24"/>
          <w:szCs w:val="24"/>
        </w:rPr>
        <w:t>.</w:t>
      </w:r>
      <w:r w:rsidRPr="00376842">
        <w:rPr>
          <w:rFonts w:ascii="Arial" w:hAnsi="Arial" w:cs="Arial"/>
          <w:color w:val="231F20"/>
          <w:sz w:val="24"/>
          <w:szCs w:val="24"/>
        </w:rPr>
        <w:t xml:space="preserve"> “Experiencia y Educación</w:t>
      </w:r>
      <w:r>
        <w:rPr>
          <w:rFonts w:ascii="Arial" w:hAnsi="Arial" w:cs="Arial"/>
          <w:color w:val="231F20"/>
          <w:sz w:val="24"/>
          <w:szCs w:val="24"/>
        </w:rPr>
        <w:t xml:space="preserve">”. Buenos Aires: Losada. </w:t>
      </w:r>
    </w:p>
    <w:p w:rsidR="00376842" w:rsidRPr="00693AE2" w:rsidRDefault="00693AE2" w:rsidP="002472F6">
      <w:pPr>
        <w:autoSpaceDE w:val="0"/>
        <w:autoSpaceDN w:val="0"/>
        <w:adjustRightInd w:val="0"/>
        <w:jc w:val="both"/>
        <w:rPr>
          <w:rFonts w:ascii="Arial" w:hAnsi="Arial" w:cs="Arial"/>
          <w:color w:val="231F20"/>
          <w:sz w:val="24"/>
          <w:szCs w:val="24"/>
        </w:rPr>
        <w:pPrChange w:id="246" w:author="Ana Maritza Vega Jauregui" w:date="2011-10-27T20:19:00Z">
          <w:pPr>
            <w:autoSpaceDE w:val="0"/>
            <w:autoSpaceDN w:val="0"/>
            <w:adjustRightInd w:val="0"/>
            <w:spacing w:line="480" w:lineRule="auto"/>
            <w:jc w:val="both"/>
          </w:pPr>
        </w:pPrChange>
      </w:pPr>
      <w:r>
        <w:rPr>
          <w:rFonts w:ascii="Arial" w:hAnsi="Arial" w:cs="Arial"/>
          <w:color w:val="231F20"/>
          <w:sz w:val="24"/>
          <w:szCs w:val="24"/>
        </w:rPr>
        <w:t>PRINCIPE, A. (2004). I</w:t>
      </w:r>
      <w:r w:rsidR="00376842">
        <w:rPr>
          <w:rFonts w:ascii="Arial" w:hAnsi="Arial" w:cs="Arial"/>
          <w:color w:val="231F20"/>
          <w:sz w:val="24"/>
          <w:szCs w:val="24"/>
        </w:rPr>
        <w:t xml:space="preserve">mportancia de la psicología educativa en la formación del profesional en </w:t>
      </w:r>
      <w:r>
        <w:rPr>
          <w:rFonts w:ascii="Arial" w:hAnsi="Arial" w:cs="Arial"/>
          <w:color w:val="231F20"/>
          <w:sz w:val="24"/>
          <w:szCs w:val="24"/>
        </w:rPr>
        <w:t xml:space="preserve">educación. </w:t>
      </w:r>
      <w:r w:rsidRPr="00693AE2">
        <w:rPr>
          <w:rFonts w:ascii="Arial" w:hAnsi="Arial" w:cs="Arial"/>
          <w:i/>
          <w:color w:val="231F20"/>
          <w:sz w:val="24"/>
          <w:szCs w:val="24"/>
        </w:rPr>
        <w:t>Revista de educación educativa</w:t>
      </w:r>
      <w:r>
        <w:rPr>
          <w:rFonts w:ascii="Arial" w:hAnsi="Arial" w:cs="Arial"/>
          <w:i/>
          <w:color w:val="231F20"/>
          <w:sz w:val="24"/>
          <w:szCs w:val="24"/>
        </w:rPr>
        <w:t xml:space="preserve">, </w:t>
      </w:r>
      <w:r>
        <w:rPr>
          <w:rFonts w:ascii="Arial" w:hAnsi="Arial" w:cs="Arial"/>
          <w:color w:val="231F20"/>
          <w:sz w:val="24"/>
          <w:szCs w:val="24"/>
        </w:rPr>
        <w:t xml:space="preserve">8(14), 77-79. </w:t>
      </w:r>
    </w:p>
    <w:p w:rsidR="00804AD1" w:rsidRPr="00894FBF" w:rsidRDefault="001E5CD3" w:rsidP="002472F6">
      <w:pPr>
        <w:autoSpaceDE w:val="0"/>
        <w:autoSpaceDN w:val="0"/>
        <w:adjustRightInd w:val="0"/>
        <w:jc w:val="both"/>
        <w:rPr>
          <w:rFonts w:ascii="Arial" w:hAnsi="Arial" w:cs="Arial"/>
          <w:i/>
          <w:color w:val="231F20"/>
          <w:sz w:val="24"/>
          <w:szCs w:val="24"/>
        </w:rPr>
        <w:pPrChange w:id="247" w:author="Ana Maritza Vega Jauregui" w:date="2011-10-27T20:19:00Z">
          <w:pPr>
            <w:autoSpaceDE w:val="0"/>
            <w:autoSpaceDN w:val="0"/>
            <w:adjustRightInd w:val="0"/>
            <w:spacing w:line="480" w:lineRule="auto"/>
            <w:jc w:val="both"/>
          </w:pPr>
        </w:pPrChange>
      </w:pPr>
      <w:r>
        <w:rPr>
          <w:rFonts w:ascii="Arial" w:hAnsi="Arial" w:cs="Arial"/>
          <w:color w:val="231F20"/>
          <w:sz w:val="24"/>
          <w:szCs w:val="24"/>
        </w:rPr>
        <w:t xml:space="preserve">LEON DEL BARCO, B.; GOZALO, M. (1999). Algunas aportaciones de la psicología de la educación que guían la docencia universitaria. </w:t>
      </w:r>
      <w:r>
        <w:rPr>
          <w:rFonts w:ascii="Arial" w:hAnsi="Arial" w:cs="Arial"/>
          <w:i/>
          <w:color w:val="231F20"/>
          <w:sz w:val="24"/>
          <w:szCs w:val="24"/>
        </w:rPr>
        <w:t xml:space="preserve">Revista Electrónica Interuniversitaria de Formación del profesorado, </w:t>
      </w:r>
      <w:r w:rsidRPr="001E5CD3">
        <w:rPr>
          <w:rFonts w:ascii="Arial" w:hAnsi="Arial" w:cs="Arial"/>
          <w:color w:val="231F20"/>
          <w:sz w:val="24"/>
          <w:szCs w:val="24"/>
        </w:rPr>
        <w:t>2(1), 63-73.</w:t>
      </w:r>
    </w:p>
    <w:sectPr w:rsidR="00804AD1" w:rsidRPr="00894FBF" w:rsidSect="008C676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9" w:author="Ana Maritza Vega Jauregui" w:date="2011-10-27T20:22:00Z" w:initials="AMVJ">
    <w:p w:rsidR="00124134" w:rsidRDefault="00124134">
      <w:pPr>
        <w:pStyle w:val="Textocomentario"/>
      </w:pPr>
      <w:r>
        <w:rPr>
          <w:rStyle w:val="Refdecomentario"/>
        </w:rPr>
        <w:annotationRef/>
      </w:r>
      <w:r>
        <w:t>Quien dice esto</w:t>
      </w:r>
    </w:p>
  </w:comment>
  <w:comment w:id="73" w:author="Ana Maritza Vega Jauregui" w:date="2011-10-27T20:22:00Z" w:initials="AMVJ">
    <w:p w:rsidR="00124134" w:rsidRPr="00124134" w:rsidRDefault="00124134">
      <w:pPr>
        <w:pStyle w:val="Textocomentario"/>
      </w:pPr>
      <w:r>
        <w:rPr>
          <w:rStyle w:val="Refdecomentario"/>
        </w:rPr>
        <w:annotationRef/>
      </w:r>
      <w:r>
        <w:t xml:space="preserve">Quién debe diseñar las evaluaciones </w:t>
      </w:r>
    </w:p>
  </w:comment>
  <w:comment w:id="86" w:author="Ana Maritza Vega Jauregui" w:date="2011-10-27T20:22:00Z" w:initials="AMVJ">
    <w:p w:rsidR="00A6234A" w:rsidRDefault="00A6234A">
      <w:pPr>
        <w:pStyle w:val="Textocomentario"/>
      </w:pPr>
      <w:r>
        <w:rPr>
          <w:rStyle w:val="Refdecomentario"/>
        </w:rPr>
        <w:annotationRef/>
      </w:r>
      <w:r>
        <w:t>Con qué modelo se ascia?</w:t>
      </w:r>
    </w:p>
  </w:comment>
  <w:comment w:id="91" w:author="Ana Maritza Vega Jauregui" w:date="2011-10-27T20:22:00Z" w:initials="AMVJ">
    <w:p w:rsidR="00A6234A" w:rsidRDefault="00A6234A">
      <w:pPr>
        <w:pStyle w:val="Textocomentario"/>
      </w:pPr>
      <w:r>
        <w:rPr>
          <w:rStyle w:val="Refdecomentario"/>
        </w:rPr>
        <w:annotationRef/>
      </w:r>
      <w:r>
        <w:t>Quien dice esto?</w:t>
      </w:r>
    </w:p>
  </w:comment>
  <w:comment w:id="100" w:author="Ana Maritza Vega Jauregui" w:date="2011-10-27T20:22:00Z" w:initials="AMVJ">
    <w:p w:rsidR="00A6234A" w:rsidRDefault="00A6234A">
      <w:pPr>
        <w:pStyle w:val="Textocomentario"/>
      </w:pPr>
      <w:r>
        <w:rPr>
          <w:rStyle w:val="Refdecomentario"/>
        </w:rPr>
        <w:annotationRef/>
      </w:r>
      <w:r>
        <w:t xml:space="preserve">Y quien las aplica </w:t>
      </w:r>
    </w:p>
  </w:comment>
  <w:comment w:id="150" w:author="Ana Maritza Vega Jauregui" w:date="2011-10-27T20:22:00Z" w:initials="AMVJ">
    <w:p w:rsidR="00A6234A" w:rsidRDefault="00A6234A">
      <w:pPr>
        <w:pStyle w:val="Textocomentario"/>
      </w:pPr>
      <w:r>
        <w:rPr>
          <w:rStyle w:val="Refdecomentario"/>
        </w:rPr>
        <w:annotationRef/>
      </w:r>
      <w:r>
        <w:t>Quien es el que debe de mantener esta idea en el prfesor?</w:t>
      </w:r>
    </w:p>
  </w:comment>
  <w:comment w:id="152" w:author="Ana Maritza Vega Jauregui" w:date="2011-10-27T20:22:00Z" w:initials="AMVJ">
    <w:p w:rsidR="00A6234A" w:rsidRDefault="00A6234A">
      <w:pPr>
        <w:pStyle w:val="Textocomentario"/>
      </w:pPr>
      <w:r>
        <w:rPr>
          <w:rStyle w:val="Refdecomentario"/>
        </w:rPr>
        <w:annotationRef/>
      </w:r>
      <w:r>
        <w:t>Un ejemplo, bien solo ahora pásalo a tercera persona.</w:t>
      </w:r>
    </w:p>
  </w:comment>
  <w:comment w:id="160" w:author="Ana Maritza Vega Jauregui" w:date="2011-10-27T20:22:00Z" w:initials="AMVJ">
    <w:p w:rsidR="00A6234A" w:rsidRDefault="00A6234A">
      <w:pPr>
        <w:pStyle w:val="Textocomentario"/>
      </w:pPr>
      <w:r>
        <w:rPr>
          <w:rStyle w:val="Refdecomentario"/>
        </w:rPr>
        <w:annotationRef/>
      </w:r>
      <w:r>
        <w:t>Es una deducción tuya?</w:t>
      </w:r>
    </w:p>
  </w:comment>
  <w:comment w:id="170" w:author="Ana Maritza Vega Jauregui" w:date="2011-10-27T20:22:00Z" w:initials="AMVJ">
    <w:p w:rsidR="00A6234A" w:rsidRDefault="00A6234A">
      <w:pPr>
        <w:pStyle w:val="Textocomentario"/>
      </w:pPr>
      <w:r>
        <w:rPr>
          <w:rStyle w:val="Refdecomentario"/>
        </w:rPr>
        <w:annotationRef/>
      </w:r>
      <w:r>
        <w:t>Y existen herramientas de intervención cuando sucede esto? El psiclg puede ayudar?</w:t>
      </w:r>
    </w:p>
  </w:comment>
  <w:comment w:id="217" w:author="Ana Maritza Vega Jauregui" w:date="2011-10-27T20:22:00Z" w:initials="AMVJ">
    <w:p w:rsidR="00A6234A" w:rsidRDefault="00A6234A">
      <w:pPr>
        <w:pStyle w:val="Textocomentario"/>
      </w:pPr>
      <w:r>
        <w:rPr>
          <w:rStyle w:val="Refdecomentario"/>
        </w:rPr>
        <w:annotationRef/>
      </w:r>
      <w:r w:rsidR="002472F6">
        <w:t xml:space="preserve">Metacognición : ) </w:t>
      </w:r>
    </w:p>
  </w:comment>
  <w:comment w:id="219" w:author="Ana Maritza Vega Jauregui" w:date="2011-10-27T20:22:00Z" w:initials="AMVJ">
    <w:p w:rsidR="002472F6" w:rsidRDefault="002472F6">
      <w:pPr>
        <w:pStyle w:val="Textocomentario"/>
      </w:pPr>
      <w:r>
        <w:rPr>
          <w:rStyle w:val="Refdecomentario"/>
        </w:rPr>
        <w:annotationRef/>
      </w:r>
      <w:r>
        <w:t xml:space="preserve">Juicio  </w:t>
      </w:r>
      <w:r>
        <w:sym w:font="Wingdings" w:char="F04A"/>
      </w:r>
    </w:p>
  </w:comment>
  <w:comment w:id="231" w:author="Ana Maritza Vega Jauregui" w:date="2011-10-27T20:22:00Z" w:initials="AMVJ">
    <w:p w:rsidR="002472F6" w:rsidRDefault="002472F6">
      <w:pPr>
        <w:pStyle w:val="Textocomentario"/>
      </w:pPr>
      <w:r>
        <w:rPr>
          <w:rStyle w:val="Refdecomentario"/>
        </w:rPr>
        <w:annotationRef/>
      </w:r>
      <w:r>
        <w:t>Esto parece más la justificación del estudio de este tema.</w:t>
      </w:r>
    </w:p>
  </w:comment>
  <w:comment w:id="234" w:author="Ana Maritza Vega Jauregui" w:date="2011-10-27T20:22:00Z" w:initials="AMVJ">
    <w:p w:rsidR="002472F6" w:rsidRDefault="002472F6">
      <w:pPr>
        <w:pStyle w:val="Textocomentario"/>
      </w:pPr>
      <w:r>
        <w:rPr>
          <w:rStyle w:val="Refdecomentario"/>
        </w:rPr>
        <w:annotationRef/>
      </w:r>
      <w:r>
        <w:t>Cuál es la fuente?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AD1"/>
    <w:rsid w:val="00017F8A"/>
    <w:rsid w:val="00053AA8"/>
    <w:rsid w:val="00124134"/>
    <w:rsid w:val="001E5CD3"/>
    <w:rsid w:val="002472F6"/>
    <w:rsid w:val="002618C3"/>
    <w:rsid w:val="002815B1"/>
    <w:rsid w:val="002A083F"/>
    <w:rsid w:val="002C46A1"/>
    <w:rsid w:val="00376842"/>
    <w:rsid w:val="003E097E"/>
    <w:rsid w:val="00420E9F"/>
    <w:rsid w:val="004E0BDB"/>
    <w:rsid w:val="005A4DC8"/>
    <w:rsid w:val="00692DB8"/>
    <w:rsid w:val="00693AE2"/>
    <w:rsid w:val="006E67C8"/>
    <w:rsid w:val="0073505B"/>
    <w:rsid w:val="007B131C"/>
    <w:rsid w:val="00804AD1"/>
    <w:rsid w:val="00817BDA"/>
    <w:rsid w:val="00894FBF"/>
    <w:rsid w:val="008C6763"/>
    <w:rsid w:val="008D0B08"/>
    <w:rsid w:val="00940980"/>
    <w:rsid w:val="009A70C4"/>
    <w:rsid w:val="009C2B82"/>
    <w:rsid w:val="00A6234A"/>
    <w:rsid w:val="00C7594C"/>
    <w:rsid w:val="00CA08C2"/>
    <w:rsid w:val="00D42EAA"/>
    <w:rsid w:val="00D72231"/>
    <w:rsid w:val="00E65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763"/>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124134"/>
    <w:rPr>
      <w:sz w:val="16"/>
      <w:szCs w:val="16"/>
    </w:rPr>
  </w:style>
  <w:style w:type="paragraph" w:styleId="Textocomentario">
    <w:name w:val="annotation text"/>
    <w:basedOn w:val="Normal"/>
    <w:link w:val="TextocomentarioCar"/>
    <w:uiPriority w:val="99"/>
    <w:semiHidden/>
    <w:unhideWhenUsed/>
    <w:rsid w:val="00124134"/>
    <w:rPr>
      <w:sz w:val="20"/>
      <w:szCs w:val="20"/>
    </w:rPr>
  </w:style>
  <w:style w:type="character" w:customStyle="1" w:styleId="TextocomentarioCar">
    <w:name w:val="Texto comentario Car"/>
    <w:basedOn w:val="Fuentedeprrafopredeter"/>
    <w:link w:val="Textocomentario"/>
    <w:uiPriority w:val="99"/>
    <w:semiHidden/>
    <w:rsid w:val="00124134"/>
    <w:rPr>
      <w:sz w:val="20"/>
      <w:szCs w:val="20"/>
    </w:rPr>
  </w:style>
  <w:style w:type="paragraph" w:styleId="Asuntodelcomentario">
    <w:name w:val="annotation subject"/>
    <w:basedOn w:val="Textocomentario"/>
    <w:next w:val="Textocomentario"/>
    <w:link w:val="AsuntodelcomentarioCar"/>
    <w:uiPriority w:val="99"/>
    <w:semiHidden/>
    <w:unhideWhenUsed/>
    <w:rsid w:val="00124134"/>
    <w:rPr>
      <w:b/>
      <w:bCs/>
    </w:rPr>
  </w:style>
  <w:style w:type="character" w:customStyle="1" w:styleId="AsuntodelcomentarioCar">
    <w:name w:val="Asunto del comentario Car"/>
    <w:basedOn w:val="TextocomentarioCar"/>
    <w:link w:val="Asuntodelcomentario"/>
    <w:uiPriority w:val="99"/>
    <w:semiHidden/>
    <w:rsid w:val="00124134"/>
    <w:rPr>
      <w:b/>
      <w:bCs/>
      <w:sz w:val="20"/>
      <w:szCs w:val="20"/>
    </w:rPr>
  </w:style>
  <w:style w:type="paragraph" w:styleId="Textodeglobo">
    <w:name w:val="Balloon Text"/>
    <w:basedOn w:val="Normal"/>
    <w:link w:val="TextodegloboCar"/>
    <w:uiPriority w:val="99"/>
    <w:semiHidden/>
    <w:unhideWhenUsed/>
    <w:rsid w:val="00124134"/>
    <w:rPr>
      <w:rFonts w:ascii="Tahoma" w:hAnsi="Tahoma" w:cs="Tahoma"/>
      <w:sz w:val="16"/>
      <w:szCs w:val="16"/>
    </w:rPr>
  </w:style>
  <w:style w:type="character" w:customStyle="1" w:styleId="TextodegloboCar">
    <w:name w:val="Texto de globo Car"/>
    <w:basedOn w:val="Fuentedeprrafopredeter"/>
    <w:link w:val="Textodeglobo"/>
    <w:uiPriority w:val="99"/>
    <w:semiHidden/>
    <w:rsid w:val="001241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763"/>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124134"/>
    <w:rPr>
      <w:sz w:val="16"/>
      <w:szCs w:val="16"/>
    </w:rPr>
  </w:style>
  <w:style w:type="paragraph" w:styleId="Textocomentario">
    <w:name w:val="annotation text"/>
    <w:basedOn w:val="Normal"/>
    <w:link w:val="TextocomentarioCar"/>
    <w:uiPriority w:val="99"/>
    <w:semiHidden/>
    <w:unhideWhenUsed/>
    <w:rsid w:val="00124134"/>
    <w:rPr>
      <w:sz w:val="20"/>
      <w:szCs w:val="20"/>
    </w:rPr>
  </w:style>
  <w:style w:type="character" w:customStyle="1" w:styleId="TextocomentarioCar">
    <w:name w:val="Texto comentario Car"/>
    <w:basedOn w:val="Fuentedeprrafopredeter"/>
    <w:link w:val="Textocomentario"/>
    <w:uiPriority w:val="99"/>
    <w:semiHidden/>
    <w:rsid w:val="00124134"/>
    <w:rPr>
      <w:sz w:val="20"/>
      <w:szCs w:val="20"/>
    </w:rPr>
  </w:style>
  <w:style w:type="paragraph" w:styleId="Asuntodelcomentario">
    <w:name w:val="annotation subject"/>
    <w:basedOn w:val="Textocomentario"/>
    <w:next w:val="Textocomentario"/>
    <w:link w:val="AsuntodelcomentarioCar"/>
    <w:uiPriority w:val="99"/>
    <w:semiHidden/>
    <w:unhideWhenUsed/>
    <w:rsid w:val="00124134"/>
    <w:rPr>
      <w:b/>
      <w:bCs/>
    </w:rPr>
  </w:style>
  <w:style w:type="character" w:customStyle="1" w:styleId="AsuntodelcomentarioCar">
    <w:name w:val="Asunto del comentario Car"/>
    <w:basedOn w:val="TextocomentarioCar"/>
    <w:link w:val="Asuntodelcomentario"/>
    <w:uiPriority w:val="99"/>
    <w:semiHidden/>
    <w:rsid w:val="00124134"/>
    <w:rPr>
      <w:b/>
      <w:bCs/>
      <w:sz w:val="20"/>
      <w:szCs w:val="20"/>
    </w:rPr>
  </w:style>
  <w:style w:type="paragraph" w:styleId="Textodeglobo">
    <w:name w:val="Balloon Text"/>
    <w:basedOn w:val="Normal"/>
    <w:link w:val="TextodegloboCar"/>
    <w:uiPriority w:val="99"/>
    <w:semiHidden/>
    <w:unhideWhenUsed/>
    <w:rsid w:val="00124134"/>
    <w:rPr>
      <w:rFonts w:ascii="Tahoma" w:hAnsi="Tahoma" w:cs="Tahoma"/>
      <w:sz w:val="16"/>
      <w:szCs w:val="16"/>
    </w:rPr>
  </w:style>
  <w:style w:type="character" w:customStyle="1" w:styleId="TextodegloboCar">
    <w:name w:val="Texto de globo Car"/>
    <w:basedOn w:val="Fuentedeprrafopredeter"/>
    <w:link w:val="Textodeglobo"/>
    <w:uiPriority w:val="99"/>
    <w:semiHidden/>
    <w:rsid w:val="001241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8</Pages>
  <Words>2075</Words>
  <Characters>11417</Characters>
  <Application>Microsoft Office Word</Application>
  <DocSecurity>0</DocSecurity>
  <Lines>95</Lines>
  <Paragraphs>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Ana Maritza Vega Jauregui</cp:lastModifiedBy>
  <cp:revision>3</cp:revision>
  <dcterms:created xsi:type="dcterms:W3CDTF">2011-10-13T20:29:00Z</dcterms:created>
  <dcterms:modified xsi:type="dcterms:W3CDTF">2011-10-28T01:22:00Z</dcterms:modified>
</cp:coreProperties>
</file>